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1B917F" w14:textId="77777777" w:rsidR="00C8232A" w:rsidRDefault="003B5420">
      <w:pPr>
        <w:spacing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</w:pPr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4B218BFC" wp14:editId="61040DA0">
            <wp:extent cx="562610" cy="56261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56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6217B">
        <w:rPr>
          <w:noProof/>
          <w:lang w:eastAsia="pt-BR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738B8D1C" wp14:editId="4BB17125">
                <wp:simplePos x="0" y="0"/>
                <wp:positionH relativeFrom="column">
                  <wp:posOffset>4671695</wp:posOffset>
                </wp:positionH>
                <wp:positionV relativeFrom="paragraph">
                  <wp:posOffset>3810</wp:posOffset>
                </wp:positionV>
                <wp:extent cx="1283970" cy="638175"/>
                <wp:effectExtent l="19050" t="19050" r="20955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3970" cy="6381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34B4C" w14:textId="77777777" w:rsidR="00C8232A" w:rsidRDefault="00C8232A">
                            <w:pPr>
                              <w:pStyle w:val="Contedodoquadro"/>
                            </w:pPr>
                          </w:p>
                          <w:p w14:paraId="30CC709C" w14:textId="77777777" w:rsidR="00C8232A" w:rsidRDefault="003B5420">
                            <w:pPr>
                              <w:pStyle w:val="Contedodoquadro"/>
                            </w:pPr>
                            <w:r>
                              <w:t>MINUTA 26.11.15</w:t>
                            </w:r>
                          </w:p>
                          <w:p w14:paraId="2E08EDE2" w14:textId="77777777" w:rsidR="00C8232A" w:rsidRDefault="00C8232A">
                            <w:pPr>
                              <w:pStyle w:val="Contedodoquadro"/>
                            </w:pPr>
                          </w:p>
                        </w:txbxContent>
                      </wps:txbx>
                      <wps:bodyPr rot="0" vert="horz" wrap="square" lIns="97790" tIns="52070" rIns="97790" bIns="520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rect w14:anchorId="4C8C3007" id="Rectangle 2" o:spid="_x0000_s1026" style="position:absolute;left:0;text-align:left;margin-left:367.85pt;margin-top:.3pt;width:101.1pt;height:50.2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" fillcolor="yellow" strokecolor="#f2f2f2" strokeweight="2pt">
                <v:textbox inset="7.7pt,4.1pt,7.7pt,4.1pt">
                  <w:txbxContent>
                    <w:p w:rsidR="00C8232A" w:rsidRDefault="00C8232A">
                      <w:pPr>
                        <w:pStyle w:val="Contedodoquadro"/>
                      </w:pPr>
                    </w:p>
                    <w:p w:rsidR="00C8232A" w:rsidRDefault="003B5420">
                      <w:pPr>
                        <w:pStyle w:val="Contedodoquadro"/>
                      </w:pPr>
                      <w:r>
                        <w:t>MINUTA 26.11.15</w:t>
                      </w:r>
                    </w:p>
                    <w:p w:rsidR="00C8232A" w:rsidRDefault="00C8232A">
                      <w:pPr>
                        <w:pStyle w:val="Contedodoquadro"/>
                      </w:pPr>
                    </w:p>
                  </w:txbxContent>
                </v:textbox>
              </v:rect>
            </w:pict>
          </mc:Fallback>
        </mc:AlternateContent>
      </w:r>
    </w:p>
    <w:p w14:paraId="16A96B63" w14:textId="77777777" w:rsidR="00C8232A" w:rsidRDefault="003B5420">
      <w:pPr>
        <w:spacing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  <w:t>Ministério do Meio Ambiente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  <w:br/>
        <w:t>Conselho Nacional de Recursos Hídricos</w:t>
      </w:r>
    </w:p>
    <w:p w14:paraId="7C897BEB" w14:textId="77777777" w:rsidR="00C8232A" w:rsidRDefault="00C8232A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4163E719" w14:textId="77777777" w:rsidR="00C8232A" w:rsidRDefault="00C8232A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30A58652" w14:textId="77777777" w:rsidR="00C8232A" w:rsidRDefault="003B5420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PROPOSTA DE RESOLUÇÃO Nº____, DE ____ DE __________ DE 2015</w:t>
      </w:r>
    </w:p>
    <w:p w14:paraId="591EC244" w14:textId="77777777" w:rsidR="00C8232A" w:rsidRDefault="00C8232A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0C0F99AD" w14:textId="3105CC24" w:rsidR="00C8232A" w:rsidRDefault="003B5420">
      <w:pPr>
        <w:spacing w:line="240" w:lineRule="auto"/>
        <w:ind w:left="1416"/>
        <w:jc w:val="both"/>
        <w:outlineLvl w:val="1"/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>Estabelece</w:t>
      </w:r>
      <w:ins w:id="1" w:author="Luciana Martin Rodrigues Ferreira" w:date="2016-04-28T16:31:00Z">
        <w:r w:rsidR="00E03197">
          <w:rPr>
            <w:rFonts w:ascii="Times New Roman" w:eastAsia="Times New Roman" w:hAnsi="Times New Roman"/>
            <w:i/>
            <w:color w:val="000000"/>
            <w:sz w:val="24"/>
            <w:szCs w:val="24"/>
            <w:lang w:eastAsia="pt-BR"/>
          </w:rPr>
          <w:t>r</w:t>
        </w:r>
      </w:ins>
      <w:r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diretrizes para </w:t>
      </w:r>
      <w:ins w:id="2" w:author="Luciana Martin Rodrigues Ferreira" w:date="2016-04-28T16:31:00Z">
        <w:r w:rsidR="00E03197">
          <w:rPr>
            <w:rFonts w:ascii="Times New Roman" w:eastAsia="Times New Roman" w:hAnsi="Times New Roman"/>
            <w:i/>
            <w:color w:val="000000"/>
            <w:sz w:val="24"/>
            <w:szCs w:val="24"/>
            <w:lang w:eastAsia="pt-BR"/>
          </w:rPr>
          <w:t xml:space="preserve">o planejamento </w:t>
        </w:r>
      </w:ins>
      <w:ins w:id="3" w:author="Priscila Freire Rocha" w:date="2016-05-05T15:53:00Z">
        <w:r w:rsidR="001620A8">
          <w:rPr>
            <w:rFonts w:ascii="Times New Roman" w:eastAsia="Times New Roman" w:hAnsi="Times New Roman"/>
            <w:i/>
            <w:color w:val="000000"/>
            <w:sz w:val="24"/>
            <w:szCs w:val="24"/>
            <w:lang w:eastAsia="pt-BR"/>
          </w:rPr>
          <w:t xml:space="preserve">e implementação </w:t>
        </w:r>
      </w:ins>
      <w:ins w:id="4" w:author="Luciana Martin Rodrigues Ferreira" w:date="2016-04-28T16:31:00Z">
        <w:r w:rsidR="00E03197">
          <w:rPr>
            <w:rFonts w:ascii="Times New Roman" w:eastAsia="Times New Roman" w:hAnsi="Times New Roman"/>
            <w:i/>
            <w:color w:val="000000"/>
            <w:sz w:val="24"/>
            <w:szCs w:val="24"/>
            <w:lang w:eastAsia="pt-BR"/>
          </w:rPr>
          <w:t>d</w:t>
        </w:r>
      </w:ins>
      <w:r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>a gestão integrada de recursos hídricos superficiais e subterrâneos e a articulação entre a União</w:t>
      </w:r>
      <w:ins w:id="5" w:author="Luciana Martin Rodrigues Ferreira" w:date="2016-04-28T16:32:00Z">
        <w:r w:rsidR="00E03197">
          <w:rPr>
            <w:rFonts w:ascii="Times New Roman" w:eastAsia="Times New Roman" w:hAnsi="Times New Roman"/>
            <w:i/>
            <w:color w:val="000000"/>
            <w:sz w:val="24"/>
            <w:szCs w:val="24"/>
            <w:lang w:eastAsia="pt-BR"/>
          </w:rPr>
          <w:t>,</w:t>
        </w:r>
      </w:ins>
      <w:del w:id="6" w:author="Luciana Martin Rodrigues Ferreira" w:date="2016-04-28T16:32:00Z">
        <w:r w:rsidDel="00E03197">
          <w:rPr>
            <w:rFonts w:ascii="Times New Roman" w:eastAsia="Times New Roman" w:hAnsi="Times New Roman"/>
            <w:i/>
            <w:color w:val="000000"/>
            <w:sz w:val="24"/>
            <w:szCs w:val="24"/>
            <w:lang w:eastAsia="pt-BR"/>
          </w:rPr>
          <w:delText xml:space="preserve"> e</w:delText>
        </w:r>
      </w:del>
      <w:r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os Estados e o Distrito Federal </w:t>
      </w:r>
      <w:del w:id="7" w:author="Priscila Freire Rocha" w:date="2016-05-05T15:53:00Z">
        <w:r w:rsidDel="001620A8">
          <w:rPr>
            <w:rFonts w:ascii="Times New Roman" w:eastAsia="Times New Roman" w:hAnsi="Times New Roman"/>
            <w:i/>
            <w:color w:val="000000"/>
            <w:sz w:val="24"/>
            <w:szCs w:val="24"/>
            <w:lang w:eastAsia="pt-BR"/>
          </w:rPr>
          <w:delText>com vistas ao fortaleciment</w:delText>
        </w:r>
      </w:del>
      <w:ins w:id="8" w:author="Luciana Martin Rodrigues Ferreira" w:date="2016-04-28T16:32:00Z">
        <w:del w:id="9" w:author="Priscila Freire Rocha" w:date="2016-05-05T15:53:00Z">
          <w:r w:rsidR="00E03197" w:rsidDel="001620A8">
            <w:rPr>
              <w:rFonts w:ascii="Times New Roman" w:eastAsia="Times New Roman" w:hAnsi="Times New Roman"/>
              <w:i/>
              <w:color w:val="000000"/>
              <w:sz w:val="24"/>
              <w:szCs w:val="24"/>
              <w:lang w:eastAsia="pt-BR"/>
            </w:rPr>
            <w:delText>à implementação</w:delText>
          </w:r>
        </w:del>
      </w:ins>
      <w:del w:id="10" w:author="Priscila Freire Rocha" w:date="2016-05-05T15:53:00Z">
        <w:r w:rsidDel="001620A8">
          <w:rPr>
            <w:rFonts w:ascii="Times New Roman" w:eastAsia="Times New Roman" w:hAnsi="Times New Roman"/>
            <w:i/>
            <w:color w:val="000000"/>
            <w:sz w:val="24"/>
            <w:szCs w:val="24"/>
            <w:lang w:eastAsia="pt-BR"/>
          </w:rPr>
          <w:delText xml:space="preserve"> dessa gestão integrada.  </w:delText>
        </w:r>
      </w:del>
    </w:p>
    <w:p w14:paraId="4D8735B3" w14:textId="77777777" w:rsidR="00C8232A" w:rsidRDefault="00C8232A">
      <w:pPr>
        <w:spacing w:line="240" w:lineRule="auto"/>
        <w:ind w:left="1416"/>
        <w:jc w:val="both"/>
        <w:outlineLvl w:val="1"/>
        <w:rPr>
          <w:rFonts w:ascii="Times New Roman" w:eastAsia="Times New Roman" w:hAnsi="Times New Roman"/>
          <w:i/>
          <w:color w:val="0070C0"/>
          <w:sz w:val="24"/>
          <w:szCs w:val="24"/>
          <w:lang w:eastAsia="pt-BR"/>
        </w:rPr>
      </w:pPr>
    </w:p>
    <w:p w14:paraId="5723E22D" w14:textId="77777777" w:rsidR="00C8232A" w:rsidRDefault="003B5420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>
        <w:rPr>
          <w:rFonts w:ascii="Times New Roman" w:eastAsia="Times New Roman" w:hAnsi="Times New Roman"/>
          <w:sz w:val="28"/>
          <w:szCs w:val="28"/>
          <w:lang w:eastAsia="pt-BR"/>
        </w:rPr>
        <w:t>O CONSELHO NACIONAL DE RECURSOS HÍDRICOS, no uso das competências que lhe são conferidas pelas Leis n</w:t>
      </w:r>
      <w:r w:rsidRPr="009A7176">
        <w:rPr>
          <w:rFonts w:ascii="Times New Roman" w:eastAsia="Times New Roman" w:hAnsi="Times New Roman"/>
          <w:sz w:val="28"/>
          <w:szCs w:val="28"/>
          <w:vertAlign w:val="superscript"/>
          <w:lang w:eastAsia="pt-BR"/>
          <w:rPrChange w:id="11" w:author="Luciana Martin Rodrigues Ferreira" w:date="2016-04-26T11:40:00Z">
            <w:rPr>
              <w:rFonts w:ascii="Times New Roman" w:eastAsia="Times New Roman" w:hAnsi="Times New Roman"/>
              <w:sz w:val="28"/>
              <w:szCs w:val="28"/>
              <w:lang w:eastAsia="pt-BR"/>
            </w:rPr>
          </w:rPrChange>
        </w:rPr>
        <w:t>os</w:t>
      </w:r>
      <w:r>
        <w:rPr>
          <w:rFonts w:ascii="Times New Roman" w:eastAsia="Times New Roman" w:hAnsi="Times New Roman"/>
          <w:sz w:val="28"/>
          <w:szCs w:val="28"/>
          <w:lang w:eastAsia="pt-BR"/>
        </w:rPr>
        <w:t xml:space="preserve"> 9.433, de 8 de janeiro de 1997, 9.984, de 17 de julho de 2000, e</w:t>
      </w:r>
      <w:ins w:id="12" w:author="Priscila Freire Rocha" w:date="2016-05-03T17:17:00Z">
        <w:del w:id="13" w:author="Luciana Martin Rodrigues Ferreira" w:date="2016-05-10T11:52:00Z">
          <w:r w:rsidR="00D91DC9" w:rsidDel="000644BF">
            <w:rPr>
              <w:rFonts w:ascii="Times New Roman" w:eastAsia="Times New Roman" w:hAnsi="Times New Roman"/>
              <w:sz w:val="28"/>
              <w:szCs w:val="28"/>
              <w:lang w:eastAsia="pt-BR"/>
            </w:rPr>
            <w:delText xml:space="preserve"> </w:delText>
          </w:r>
        </w:del>
      </w:ins>
      <w:r>
        <w:rPr>
          <w:rFonts w:ascii="Times New Roman" w:eastAsia="Times New Roman" w:hAnsi="Times New Roman"/>
          <w:sz w:val="28"/>
          <w:szCs w:val="28"/>
          <w:lang w:eastAsia="pt-BR"/>
        </w:rPr>
        <w:t xml:space="preserve"> tendo em vista o disposto em seu Regimento Interno, anexo à Portaria MMA n</w:t>
      </w:r>
      <w:r w:rsidRPr="009A7176">
        <w:rPr>
          <w:rFonts w:ascii="Times New Roman" w:eastAsia="Times New Roman" w:hAnsi="Times New Roman"/>
          <w:sz w:val="28"/>
          <w:szCs w:val="28"/>
          <w:vertAlign w:val="superscript"/>
          <w:lang w:eastAsia="pt-BR"/>
          <w:rPrChange w:id="14" w:author="Luciana Martin Rodrigues Ferreira" w:date="2016-04-26T11:40:00Z">
            <w:rPr>
              <w:rFonts w:ascii="Times New Roman" w:eastAsia="Times New Roman" w:hAnsi="Times New Roman"/>
              <w:sz w:val="28"/>
              <w:szCs w:val="28"/>
              <w:lang w:eastAsia="pt-BR"/>
            </w:rPr>
          </w:rPrChange>
        </w:rPr>
        <w:t>o</w:t>
      </w:r>
      <w:r>
        <w:rPr>
          <w:rFonts w:ascii="Times New Roman" w:eastAsia="Times New Roman" w:hAnsi="Times New Roman"/>
          <w:sz w:val="28"/>
          <w:szCs w:val="28"/>
          <w:lang w:eastAsia="pt-BR"/>
        </w:rPr>
        <w:t xml:space="preserve"> 377, de 19 de setembro de 2003; e</w:t>
      </w:r>
    </w:p>
    <w:p w14:paraId="16A8C37F" w14:textId="77777777" w:rsidR="00C8232A" w:rsidRDefault="003B5420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>
        <w:rPr>
          <w:rFonts w:ascii="Times New Roman" w:eastAsia="Times New Roman" w:hAnsi="Times New Roman"/>
          <w:sz w:val="28"/>
          <w:szCs w:val="28"/>
          <w:lang w:eastAsia="pt-BR"/>
        </w:rPr>
        <w:t xml:space="preserve">Considerando a Constituição Federal de </w:t>
      </w:r>
      <w:del w:id="15" w:author="Antônio C Marcelo" w:date="2016-04-14T22:31:00Z">
        <w:r w:rsidDel="00D8663F">
          <w:rPr>
            <w:rFonts w:ascii="Times New Roman" w:eastAsia="Times New Roman" w:hAnsi="Times New Roman"/>
            <w:sz w:val="28"/>
            <w:szCs w:val="28"/>
            <w:lang w:eastAsia="pt-BR"/>
          </w:rPr>
          <w:delText>1998</w:delText>
        </w:r>
      </w:del>
      <w:ins w:id="16" w:author="Antônio C Marcelo" w:date="2016-04-14T22:31:00Z">
        <w:r w:rsidR="00D8663F">
          <w:rPr>
            <w:rFonts w:ascii="Times New Roman" w:eastAsia="Times New Roman" w:hAnsi="Times New Roman"/>
            <w:sz w:val="28"/>
            <w:szCs w:val="28"/>
            <w:lang w:eastAsia="pt-BR"/>
          </w:rPr>
          <w:t>1988</w:t>
        </w:r>
      </w:ins>
      <w:r>
        <w:rPr>
          <w:rFonts w:ascii="Times New Roman" w:eastAsia="Times New Roman" w:hAnsi="Times New Roman"/>
          <w:sz w:val="28"/>
          <w:szCs w:val="28"/>
          <w:lang w:eastAsia="pt-BR"/>
        </w:rPr>
        <w:t>, no seu art. 26, inciso I, que incluem entre os bens dos Estados as águas superficiais ou subterrâneas, fluentes, emergentes e em depósito, ressalvadas, neste caso, na forma da lei, as decorrentes de obras da União;</w:t>
      </w:r>
    </w:p>
    <w:p w14:paraId="6360AF3C" w14:textId="77777777" w:rsidR="00C8232A" w:rsidRDefault="003B5420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>
        <w:rPr>
          <w:rFonts w:ascii="Times New Roman" w:eastAsia="Times New Roman" w:hAnsi="Times New Roman"/>
          <w:sz w:val="28"/>
          <w:szCs w:val="28"/>
          <w:lang w:eastAsia="pt-BR"/>
        </w:rPr>
        <w:t>Considerando o art. 4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pt-BR"/>
        </w:rPr>
        <w:t>o</w:t>
      </w:r>
      <w:r>
        <w:rPr>
          <w:rFonts w:ascii="Times New Roman" w:eastAsia="Times New Roman" w:hAnsi="Times New Roman"/>
          <w:sz w:val="28"/>
          <w:szCs w:val="28"/>
          <w:lang w:eastAsia="pt-BR"/>
        </w:rPr>
        <w:t>, da Lei nº 9.433, de 08 de janeiro de 1997, que impõe a articulação da União com os Estados tendo em vista o gerenciamento dos recursos hídricos de interesse comum;</w:t>
      </w:r>
    </w:p>
    <w:p w14:paraId="0F2F714F" w14:textId="585F15B9" w:rsidR="00C8232A" w:rsidRDefault="003B5420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>
        <w:rPr>
          <w:rFonts w:ascii="Times New Roman" w:eastAsia="Times New Roman" w:hAnsi="Times New Roman"/>
          <w:sz w:val="28"/>
          <w:szCs w:val="28"/>
          <w:lang w:eastAsia="pt-BR"/>
        </w:rPr>
        <w:t xml:space="preserve">Considerando o </w:t>
      </w:r>
      <w:ins w:id="17" w:author="Luciana Martin Rodrigues Ferreira" w:date="2016-04-26T11:41:00Z">
        <w:r w:rsidR="00DC2E34"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inciso </w:t>
        </w:r>
      </w:ins>
      <w:r w:rsidR="00DC2E34">
        <w:rPr>
          <w:rFonts w:ascii="Times New Roman" w:eastAsia="Times New Roman" w:hAnsi="Times New Roman"/>
          <w:sz w:val="28"/>
          <w:szCs w:val="28"/>
          <w:lang w:eastAsia="pt-BR"/>
        </w:rPr>
        <w:t xml:space="preserve">I </w:t>
      </w:r>
      <w:ins w:id="18" w:author="Priscila Freire Rocha" w:date="2016-05-05T15:54:00Z">
        <w:r w:rsidR="00DB5846"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do </w:t>
        </w:r>
      </w:ins>
      <w:r>
        <w:rPr>
          <w:rFonts w:ascii="Times New Roman" w:eastAsia="Times New Roman" w:hAnsi="Times New Roman"/>
          <w:sz w:val="28"/>
          <w:szCs w:val="28"/>
          <w:lang w:eastAsia="pt-BR"/>
        </w:rPr>
        <w:t>art. 32</w:t>
      </w:r>
      <w:del w:id="19" w:author="Antônio C Marcelo" w:date="2016-04-14T22:31:00Z">
        <w:r w:rsidDel="00D8663F">
          <w:rPr>
            <w:rFonts w:ascii="Times New Roman" w:eastAsia="Times New Roman" w:hAnsi="Times New Roman"/>
            <w:sz w:val="28"/>
            <w:szCs w:val="28"/>
            <w:vertAlign w:val="superscript"/>
            <w:lang w:eastAsia="pt-BR"/>
          </w:rPr>
          <w:delText>o</w:delText>
        </w:r>
      </w:del>
      <w:r>
        <w:rPr>
          <w:rFonts w:ascii="Times New Roman" w:eastAsia="Times New Roman" w:hAnsi="Times New Roman"/>
          <w:sz w:val="28"/>
          <w:szCs w:val="28"/>
          <w:lang w:eastAsia="pt-BR"/>
        </w:rPr>
        <w:t xml:space="preserve">, </w:t>
      </w:r>
      <w:del w:id="20" w:author="Luciana Martin Rodrigues Ferreira" w:date="2016-04-26T11:41:00Z">
        <w:r w:rsidDel="009A7176">
          <w:rPr>
            <w:rFonts w:ascii="Times New Roman" w:eastAsia="Times New Roman" w:hAnsi="Times New Roman"/>
            <w:sz w:val="28"/>
            <w:szCs w:val="28"/>
            <w:lang w:eastAsia="pt-BR"/>
          </w:rPr>
          <w:delText xml:space="preserve">INC </w:delText>
        </w:r>
      </w:del>
      <w:r>
        <w:rPr>
          <w:rFonts w:ascii="Times New Roman" w:eastAsia="Times New Roman" w:hAnsi="Times New Roman"/>
          <w:sz w:val="28"/>
          <w:szCs w:val="28"/>
          <w:lang w:eastAsia="pt-BR"/>
        </w:rPr>
        <w:t>da Lei nº 9.433, de 08 de janeiro de 1997, que coloca como um dos objetivos do Sistema Nacional de Recursos Hídricos coordenar a gestão integrada das águas;</w:t>
      </w:r>
    </w:p>
    <w:p w14:paraId="2A1A9561" w14:textId="77777777" w:rsidR="00C8232A" w:rsidDel="004D1391" w:rsidRDefault="003B5420">
      <w:pPr>
        <w:spacing w:before="120" w:after="120" w:line="360" w:lineRule="auto"/>
        <w:jc w:val="both"/>
        <w:rPr>
          <w:del w:id="21" w:author="Luciana Martin Rodrigues Ferreira" w:date="2016-04-26T11:39:00Z"/>
          <w:rFonts w:ascii="Times New Roman" w:eastAsia="Times New Roman" w:hAnsi="Times New Roman"/>
          <w:sz w:val="28"/>
          <w:szCs w:val="28"/>
          <w:lang w:eastAsia="pt-BR"/>
        </w:rPr>
      </w:pPr>
      <w:del w:id="22" w:author="Luciana Martin Rodrigues Ferreira" w:date="2016-04-26T11:39:00Z">
        <w:r w:rsidDel="004D1391">
          <w:rPr>
            <w:rFonts w:ascii="Times New Roman" w:eastAsia="Times New Roman" w:hAnsi="Times New Roman"/>
            <w:sz w:val="28"/>
            <w:szCs w:val="28"/>
            <w:lang w:eastAsia="pt-BR"/>
          </w:rPr>
          <w:delText>Considerando o art. 4</w:delText>
        </w:r>
        <w:r w:rsidDel="004D1391">
          <w:rPr>
            <w:rFonts w:ascii="Times New Roman" w:eastAsia="Times New Roman" w:hAnsi="Times New Roman"/>
            <w:sz w:val="28"/>
            <w:szCs w:val="28"/>
            <w:vertAlign w:val="superscript"/>
            <w:lang w:eastAsia="pt-BR"/>
          </w:rPr>
          <w:delText>o</w:delText>
        </w:r>
        <w:r w:rsidDel="004D1391">
          <w:rPr>
            <w:rFonts w:ascii="Times New Roman" w:eastAsia="Times New Roman" w:hAnsi="Times New Roman"/>
            <w:sz w:val="28"/>
            <w:szCs w:val="28"/>
            <w:lang w:eastAsia="pt-BR"/>
          </w:rPr>
          <w:delText>, da Lei nº 9.984, de 17 de julho de 2000, que estabelece as atribuições da Agência Nacional de Águas-ANA;</w:delText>
        </w:r>
      </w:del>
    </w:p>
    <w:p w14:paraId="58E16E1F" w14:textId="77777777" w:rsidR="00C8232A" w:rsidDel="004D1391" w:rsidRDefault="003B5420">
      <w:pPr>
        <w:spacing w:before="120" w:after="120" w:line="360" w:lineRule="auto"/>
        <w:jc w:val="both"/>
        <w:rPr>
          <w:del w:id="23" w:author="Luciana Martin Rodrigues Ferreira" w:date="2016-04-26T11:39:00Z"/>
          <w:rFonts w:ascii="Times New Roman" w:eastAsia="Times New Roman" w:hAnsi="Times New Roman"/>
          <w:sz w:val="28"/>
          <w:szCs w:val="28"/>
          <w:lang w:eastAsia="pt-BR"/>
        </w:rPr>
      </w:pPr>
      <w:del w:id="24" w:author="Luciana Martin Rodrigues Ferreira" w:date="2016-04-26T11:39:00Z">
        <w:r w:rsidDel="004D1391">
          <w:rPr>
            <w:rFonts w:ascii="Times New Roman" w:eastAsia="Times New Roman" w:hAnsi="Times New Roman"/>
            <w:sz w:val="28"/>
            <w:szCs w:val="28"/>
            <w:lang w:eastAsia="pt-BR"/>
          </w:rPr>
          <w:delText>Considerando a Resolução CNRH nº 13, de 25 de setembro de 2000, que estabelece diretrizes para implementação do sistema Nacional de Informações sobre Recursos Hídricos;</w:delText>
        </w:r>
      </w:del>
    </w:p>
    <w:p w14:paraId="5B4A8AD4" w14:textId="77777777" w:rsidR="00C8232A" w:rsidDel="004D1391" w:rsidRDefault="003B5420">
      <w:pPr>
        <w:spacing w:before="120" w:after="120" w:line="360" w:lineRule="auto"/>
        <w:jc w:val="both"/>
        <w:rPr>
          <w:del w:id="25" w:author="Luciana Martin Rodrigues Ferreira" w:date="2016-04-26T11:39:00Z"/>
          <w:rFonts w:ascii="Times New Roman" w:eastAsia="Times New Roman" w:hAnsi="Times New Roman"/>
          <w:sz w:val="28"/>
          <w:szCs w:val="28"/>
          <w:lang w:eastAsia="pt-BR"/>
        </w:rPr>
      </w:pPr>
      <w:del w:id="26" w:author="Luciana Martin Rodrigues Ferreira" w:date="2016-04-26T11:39:00Z">
        <w:r w:rsidDel="004D1391">
          <w:rPr>
            <w:rFonts w:ascii="Times New Roman" w:eastAsia="Times New Roman" w:hAnsi="Times New Roman"/>
            <w:sz w:val="28"/>
            <w:szCs w:val="28"/>
            <w:lang w:eastAsia="pt-BR"/>
          </w:rPr>
          <w:delText xml:space="preserve">Considerando a Resolução CNRH nº 15, de 11 de janeiro de 2001, que estabelece as diretrizes gerais para a gestão de águas subterrâneas; </w:delText>
        </w:r>
      </w:del>
    </w:p>
    <w:p w14:paraId="55BCD29D" w14:textId="77777777" w:rsidR="00C8232A" w:rsidDel="004D1391" w:rsidRDefault="003B5420">
      <w:pPr>
        <w:spacing w:before="120" w:after="120" w:line="360" w:lineRule="auto"/>
        <w:jc w:val="both"/>
        <w:rPr>
          <w:del w:id="27" w:author="Luciana Martin Rodrigues Ferreira" w:date="2016-04-26T11:39:00Z"/>
          <w:rFonts w:ascii="Times New Roman" w:eastAsia="Times New Roman" w:hAnsi="Times New Roman"/>
          <w:sz w:val="28"/>
          <w:szCs w:val="28"/>
          <w:lang w:eastAsia="pt-BR"/>
        </w:rPr>
      </w:pPr>
      <w:del w:id="28" w:author="Luciana Martin Rodrigues Ferreira" w:date="2016-04-26T11:39:00Z">
        <w:r w:rsidDel="004D1391">
          <w:rPr>
            <w:rFonts w:ascii="Times New Roman" w:eastAsia="Times New Roman" w:hAnsi="Times New Roman"/>
            <w:sz w:val="28"/>
            <w:szCs w:val="28"/>
            <w:lang w:eastAsia="pt-BR"/>
          </w:rPr>
          <w:delText xml:space="preserve">Considerando a Resolução CNRH nº 91, de 5 de novembro de 2008, que dispõe sobre procedimentos gerais para o enquadramento dos corpos de água superficiais e subterrâneos; </w:delText>
        </w:r>
      </w:del>
    </w:p>
    <w:p w14:paraId="47E8A494" w14:textId="77777777" w:rsidR="00C8232A" w:rsidDel="004D1391" w:rsidRDefault="003B5420">
      <w:pPr>
        <w:spacing w:before="120" w:after="120" w:line="360" w:lineRule="auto"/>
        <w:jc w:val="both"/>
        <w:rPr>
          <w:del w:id="29" w:author="Luciana Martin Rodrigues Ferreira" w:date="2016-04-26T11:39:00Z"/>
          <w:rFonts w:ascii="Times New Roman" w:eastAsia="Times New Roman" w:hAnsi="Times New Roman"/>
          <w:sz w:val="28"/>
          <w:szCs w:val="28"/>
          <w:lang w:eastAsia="pt-BR"/>
        </w:rPr>
      </w:pPr>
      <w:del w:id="30" w:author="Luciana Martin Rodrigues Ferreira" w:date="2016-04-26T11:39:00Z">
        <w:r w:rsidDel="004D1391">
          <w:rPr>
            <w:rFonts w:ascii="Times New Roman" w:eastAsia="Times New Roman" w:hAnsi="Times New Roman"/>
            <w:sz w:val="28"/>
            <w:szCs w:val="28"/>
            <w:lang w:eastAsia="pt-BR"/>
          </w:rPr>
          <w:delText xml:space="preserve">Considerando a Resolução CNRH nº 92, de 5 de novembro de 2008, que estabelece critérios e procedimentos gerais para a proteção e conservação das águas subterrâneas no território brasileiro; </w:delText>
        </w:r>
      </w:del>
    </w:p>
    <w:p w14:paraId="42FEAFE9" w14:textId="77777777" w:rsidR="00C8232A" w:rsidDel="004D1391" w:rsidRDefault="003B5420">
      <w:pPr>
        <w:spacing w:before="120" w:after="120" w:line="360" w:lineRule="auto"/>
        <w:jc w:val="both"/>
        <w:rPr>
          <w:del w:id="31" w:author="Luciana Martin Rodrigues Ferreira" w:date="2016-04-26T11:39:00Z"/>
          <w:rFonts w:ascii="Times New Roman" w:eastAsia="Times New Roman" w:hAnsi="Times New Roman"/>
          <w:sz w:val="28"/>
          <w:szCs w:val="28"/>
          <w:lang w:eastAsia="pt-BR"/>
        </w:rPr>
      </w:pPr>
      <w:del w:id="32" w:author="Luciana Martin Rodrigues Ferreira" w:date="2016-04-26T11:39:00Z">
        <w:r w:rsidDel="004D1391">
          <w:rPr>
            <w:rFonts w:ascii="Times New Roman" w:eastAsia="Times New Roman" w:hAnsi="Times New Roman"/>
            <w:sz w:val="28"/>
            <w:szCs w:val="28"/>
            <w:lang w:eastAsia="pt-BR"/>
          </w:rPr>
          <w:delText xml:space="preserve">Considerando a Resolução CONAMA nº 396, de 3 de abril de 2008, que dispõe sobre a classificação e diretrizes ambientais para o enquadramento das águas subterrâneas; </w:delText>
        </w:r>
      </w:del>
    </w:p>
    <w:p w14:paraId="3FAF57EF" w14:textId="77777777" w:rsidR="00C8232A" w:rsidDel="004D1391" w:rsidRDefault="003B5420">
      <w:pPr>
        <w:spacing w:before="120" w:after="120" w:line="360" w:lineRule="auto"/>
        <w:jc w:val="both"/>
        <w:rPr>
          <w:del w:id="33" w:author="Luciana Martin Rodrigues Ferreira" w:date="2016-04-26T11:39:00Z"/>
          <w:rFonts w:ascii="Times New Roman" w:eastAsia="Times New Roman" w:hAnsi="Times New Roman"/>
          <w:sz w:val="28"/>
          <w:szCs w:val="28"/>
          <w:lang w:eastAsia="pt-BR"/>
        </w:rPr>
      </w:pPr>
      <w:del w:id="34" w:author="Luciana Martin Rodrigues Ferreira" w:date="2016-04-26T11:39:00Z">
        <w:r w:rsidDel="004D1391">
          <w:rPr>
            <w:rFonts w:ascii="Times New Roman" w:eastAsia="Times New Roman" w:hAnsi="Times New Roman"/>
            <w:sz w:val="28"/>
            <w:szCs w:val="28"/>
            <w:lang w:eastAsia="pt-BR"/>
          </w:rPr>
          <w:delText>Considerando a Resolução CNRH nº 99, de 26 de março de 2009, que aprovou o Detalhamento Operativo dos Programas do Plano Nacional de Recursos Hídricos (Programas VIII, X, XI e XII);</w:delText>
        </w:r>
      </w:del>
    </w:p>
    <w:p w14:paraId="44CD40F1" w14:textId="77777777" w:rsidR="00C8232A" w:rsidDel="004D1391" w:rsidRDefault="003B5420">
      <w:pPr>
        <w:spacing w:before="120" w:after="120" w:line="360" w:lineRule="auto"/>
        <w:jc w:val="both"/>
        <w:rPr>
          <w:del w:id="35" w:author="Luciana Martin Rodrigues Ferreira" w:date="2016-04-26T11:39:00Z"/>
          <w:rFonts w:ascii="Times New Roman" w:eastAsia="Times New Roman" w:hAnsi="Times New Roman"/>
          <w:sz w:val="28"/>
          <w:szCs w:val="28"/>
          <w:lang w:eastAsia="pt-BR"/>
        </w:rPr>
      </w:pPr>
      <w:del w:id="36" w:author="Luciana Martin Rodrigues Ferreira" w:date="2016-04-26T11:39:00Z">
        <w:r w:rsidDel="004D1391">
          <w:rPr>
            <w:rFonts w:ascii="Times New Roman" w:eastAsia="Times New Roman" w:hAnsi="Times New Roman"/>
            <w:sz w:val="28"/>
            <w:szCs w:val="28"/>
            <w:lang w:eastAsia="pt-BR"/>
          </w:rPr>
          <w:delText>Considerando a Resolução CNRH nº 107, de 13 de abril de 2010, que estabelece diretrizes e critérios a serem adotados para o planejamento, a implantação e a operação de Rede Nacional de Monitoramento Integrado Qualitativo e Quantitativo de Águas Subterrâneas;</w:delText>
        </w:r>
      </w:del>
    </w:p>
    <w:p w14:paraId="11414495" w14:textId="77777777" w:rsidR="00C8232A" w:rsidRDefault="003B5420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>
        <w:rPr>
          <w:rFonts w:ascii="Times New Roman" w:eastAsia="Times New Roman" w:hAnsi="Times New Roman"/>
          <w:sz w:val="28"/>
          <w:szCs w:val="28"/>
          <w:lang w:eastAsia="pt-BR"/>
        </w:rPr>
        <w:t>Considerando a Resolução CNRH nº 126, de 29 de junho de 2011, que estabelece diretrizes para o cadastro de usuários de recursos hídricos e para a integração das bases de dados referentes aos usos de recursos hídricos superficiais e subterrâneos;</w:t>
      </w:r>
    </w:p>
    <w:p w14:paraId="0FF0B23E" w14:textId="77777777" w:rsidR="00C8232A" w:rsidRDefault="003B5420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>
        <w:rPr>
          <w:rFonts w:ascii="Times New Roman" w:eastAsia="Times New Roman" w:hAnsi="Times New Roman"/>
          <w:sz w:val="28"/>
          <w:szCs w:val="28"/>
          <w:lang w:eastAsia="pt-BR"/>
        </w:rPr>
        <w:lastRenderedPageBreak/>
        <w:t>Considerando a Resolução CNRH nº 145, de 12 de dezembro de 2012, que estabelece diretrizes para a elaboração de Planos de Recursos Hídricos de Bacias hidrográficas e dá outras providencias;</w:t>
      </w:r>
    </w:p>
    <w:p w14:paraId="1FF2AB26" w14:textId="77777777" w:rsidR="00C8232A" w:rsidDel="004D1391" w:rsidRDefault="003B5420">
      <w:pPr>
        <w:spacing w:before="120" w:after="120" w:line="360" w:lineRule="auto"/>
        <w:jc w:val="both"/>
        <w:rPr>
          <w:del w:id="37" w:author="Luciana Martin Rodrigues Ferreira" w:date="2016-04-26T11:39:00Z"/>
          <w:rFonts w:ascii="Times New Roman" w:eastAsia="Times New Roman" w:hAnsi="Times New Roman"/>
          <w:sz w:val="28"/>
          <w:szCs w:val="28"/>
          <w:lang w:eastAsia="pt-BR"/>
        </w:rPr>
      </w:pPr>
      <w:del w:id="38" w:author="Luciana Martin Rodrigues Ferreira" w:date="2016-04-26T11:39:00Z">
        <w:r w:rsidDel="004D1391">
          <w:rPr>
            <w:rFonts w:ascii="Times New Roman" w:eastAsia="Times New Roman" w:hAnsi="Times New Roman"/>
            <w:sz w:val="28"/>
            <w:szCs w:val="28"/>
            <w:lang w:eastAsia="pt-BR"/>
          </w:rPr>
          <w:delText xml:space="preserve">Considerando a necessária articulação entre ANA e os órgãos gestores ou autoridades outorgantes do Distrito Federal e dos Estados no gerenciamento de aquíferos interestaduais e transfronteiriços; </w:delText>
        </w:r>
      </w:del>
    </w:p>
    <w:p w14:paraId="3B9C943E" w14:textId="77777777" w:rsidR="00C8232A" w:rsidDel="004D1391" w:rsidRDefault="003B5420">
      <w:pPr>
        <w:spacing w:before="120" w:after="120" w:line="360" w:lineRule="auto"/>
        <w:jc w:val="both"/>
        <w:rPr>
          <w:del w:id="39" w:author="Luciana Martin Rodrigues Ferreira" w:date="2016-04-26T11:39:00Z"/>
          <w:rFonts w:ascii="Times New Roman" w:eastAsia="Times New Roman" w:hAnsi="Times New Roman"/>
          <w:color w:val="FF0000"/>
          <w:sz w:val="28"/>
          <w:szCs w:val="28"/>
          <w:lang w:eastAsia="pt-BR"/>
        </w:rPr>
      </w:pPr>
      <w:del w:id="40" w:author="Luciana Martin Rodrigues Ferreira" w:date="2016-04-26T11:39:00Z">
        <w:r w:rsidDel="004D1391">
          <w:rPr>
            <w:rFonts w:ascii="Times New Roman" w:eastAsia="Times New Roman" w:hAnsi="Times New Roman"/>
            <w:color w:val="FF0000"/>
            <w:sz w:val="28"/>
            <w:szCs w:val="28"/>
            <w:lang w:eastAsia="pt-BR"/>
          </w:rPr>
          <w:delText>Considerando a Resolução CNRH nº 16 de 2001...</w:delText>
        </w:r>
      </w:del>
    </w:p>
    <w:p w14:paraId="00EFD449" w14:textId="77777777" w:rsidR="00C8232A" w:rsidDel="004D1391" w:rsidRDefault="003B5420">
      <w:pPr>
        <w:spacing w:before="120" w:after="120" w:line="360" w:lineRule="auto"/>
        <w:jc w:val="both"/>
        <w:rPr>
          <w:del w:id="41" w:author="Luciana Martin Rodrigues Ferreira" w:date="2016-04-26T11:39:00Z"/>
          <w:rFonts w:ascii="Times New Roman" w:eastAsia="Times New Roman" w:hAnsi="Times New Roman"/>
          <w:color w:val="FF0000"/>
          <w:sz w:val="28"/>
          <w:szCs w:val="28"/>
          <w:lang w:eastAsia="pt-BR"/>
        </w:rPr>
      </w:pPr>
      <w:del w:id="42" w:author="Luciana Martin Rodrigues Ferreira" w:date="2016-04-26T11:39:00Z">
        <w:r w:rsidDel="004D1391">
          <w:rPr>
            <w:rFonts w:ascii="Times New Roman" w:eastAsia="Times New Roman" w:hAnsi="Times New Roman"/>
            <w:color w:val="FF0000"/>
            <w:sz w:val="28"/>
            <w:szCs w:val="28"/>
            <w:lang w:eastAsia="pt-BR"/>
          </w:rPr>
          <w:delText>Considerando... Mudanças Climáticas...</w:delText>
        </w:r>
      </w:del>
    </w:p>
    <w:p w14:paraId="0BAFAC1F" w14:textId="77777777" w:rsidR="00C8232A" w:rsidDel="004D1391" w:rsidRDefault="003B5420">
      <w:pPr>
        <w:spacing w:before="120" w:after="120" w:line="360" w:lineRule="auto"/>
        <w:jc w:val="both"/>
        <w:rPr>
          <w:del w:id="43" w:author="Luciana Martin Rodrigues Ferreira" w:date="2016-04-26T11:39:00Z"/>
          <w:rFonts w:ascii="Times New Roman" w:eastAsia="Times New Roman" w:hAnsi="Times New Roman"/>
          <w:color w:val="FF0000"/>
          <w:sz w:val="28"/>
          <w:szCs w:val="28"/>
          <w:lang w:eastAsia="pt-BR"/>
        </w:rPr>
      </w:pPr>
      <w:del w:id="44" w:author="Luciana Martin Rodrigues Ferreira" w:date="2016-04-26T11:39:00Z">
        <w:r w:rsidDel="004D1391">
          <w:rPr>
            <w:rFonts w:ascii="Times New Roman" w:eastAsia="Times New Roman" w:hAnsi="Times New Roman"/>
            <w:color w:val="FF0000"/>
            <w:sz w:val="28"/>
            <w:szCs w:val="28"/>
            <w:lang w:eastAsia="pt-BR"/>
          </w:rPr>
          <w:delText>Considerando as Resoluções: “nº 37, 129 e 140”;</w:delText>
        </w:r>
      </w:del>
    </w:p>
    <w:p w14:paraId="6D6ACC32" w14:textId="77777777" w:rsidR="00C8232A" w:rsidRDefault="003B5420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>
        <w:rPr>
          <w:rFonts w:ascii="Times New Roman" w:eastAsia="Times New Roman" w:hAnsi="Times New Roman"/>
          <w:sz w:val="28"/>
          <w:szCs w:val="28"/>
          <w:lang w:eastAsia="pt-BR"/>
        </w:rPr>
        <w:t>Considerando a necessidade de promover a utilização racional das águas subterrâneas e sua gestão integrada com as águas superficiais, de forma sustentável; e</w:t>
      </w:r>
    </w:p>
    <w:p w14:paraId="35288294" w14:textId="77777777" w:rsidR="00C8232A" w:rsidRDefault="003B5420">
      <w:pPr>
        <w:spacing w:before="120" w:after="12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pt-BR"/>
        </w:rPr>
      </w:pPr>
      <w:r>
        <w:rPr>
          <w:rFonts w:ascii="Times New Roman" w:eastAsia="Times New Roman" w:hAnsi="Times New Roman"/>
          <w:sz w:val="28"/>
          <w:szCs w:val="28"/>
          <w:lang w:eastAsia="pt-BR"/>
        </w:rPr>
        <w:t xml:space="preserve">Considerando a conectividade entre as águas superficiais e subterrâneas, que as faz um único recurso, tornando necessária a gestão integrada destas águas, </w:t>
      </w:r>
      <w:r>
        <w:rPr>
          <w:rFonts w:ascii="Times New Roman" w:eastAsia="Times New Roman" w:hAnsi="Times New Roman"/>
          <w:b/>
          <w:sz w:val="28"/>
          <w:szCs w:val="28"/>
          <w:lang w:eastAsia="pt-BR"/>
        </w:rPr>
        <w:t>resolve:</w:t>
      </w:r>
    </w:p>
    <w:p w14:paraId="6E2632EB" w14:textId="77777777" w:rsidR="00C8232A" w:rsidRDefault="00C8232A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</w:p>
    <w:p w14:paraId="4A7C4254" w14:textId="75E718BA" w:rsidR="00C8232A" w:rsidRDefault="003B5420">
      <w:pPr>
        <w:pStyle w:val="Recuodecorpodetexto21"/>
        <w:tabs>
          <w:tab w:val="left" w:pos="1440"/>
        </w:tabs>
        <w:spacing w:before="120" w:after="120" w:line="360" w:lineRule="auto"/>
        <w:ind w:right="-2" w:firstLine="0"/>
        <w:jc w:val="both"/>
      </w:pPr>
      <w:r>
        <w:rPr>
          <w:color w:val="000000"/>
          <w:sz w:val="28"/>
          <w:szCs w:val="28"/>
          <w:lang w:eastAsia="pt-BR"/>
        </w:rPr>
        <w:t xml:space="preserve">Art. 1º Estabelecer </w:t>
      </w:r>
      <w:ins w:id="45" w:author="Autor desconhecido" w:date="2016-04-14T15:09:00Z">
        <w:r>
          <w:rPr>
            <w:color w:val="000000"/>
            <w:sz w:val="28"/>
            <w:szCs w:val="28"/>
            <w:lang w:eastAsia="pt-BR"/>
          </w:rPr>
          <w:t xml:space="preserve">as </w:t>
        </w:r>
      </w:ins>
      <w:r>
        <w:rPr>
          <w:sz w:val="28"/>
          <w:szCs w:val="28"/>
          <w:lang w:eastAsia="pt-BR"/>
        </w:rPr>
        <w:t>diretrizes para</w:t>
      </w:r>
      <w:ins w:id="46" w:author="Antônio C Marcelo" w:date="2016-04-14T22:31:00Z">
        <w:r w:rsidR="00D8663F">
          <w:rPr>
            <w:sz w:val="28"/>
            <w:szCs w:val="28"/>
            <w:lang w:eastAsia="pt-BR"/>
          </w:rPr>
          <w:t xml:space="preserve"> </w:t>
        </w:r>
      </w:ins>
      <w:ins w:id="47" w:author="Autor desconhecido" w:date="2016-04-14T15:09:00Z">
        <w:r>
          <w:rPr>
            <w:sz w:val="28"/>
            <w:szCs w:val="28"/>
            <w:lang w:eastAsia="pt-BR"/>
          </w:rPr>
          <w:t>o plan</w:t>
        </w:r>
      </w:ins>
      <w:ins w:id="48" w:author="Autor desconhecido" w:date="2016-04-14T15:10:00Z">
        <w:r>
          <w:rPr>
            <w:sz w:val="28"/>
            <w:szCs w:val="28"/>
            <w:lang w:eastAsia="pt-BR"/>
          </w:rPr>
          <w:t xml:space="preserve">ejamento </w:t>
        </w:r>
      </w:ins>
      <w:r w:rsidR="00DC2E34">
        <w:rPr>
          <w:sz w:val="28"/>
          <w:szCs w:val="28"/>
          <w:lang w:eastAsia="pt-BR"/>
        </w:rPr>
        <w:t xml:space="preserve">e implementação </w:t>
      </w:r>
      <w:ins w:id="49" w:author="Autor desconhecido" w:date="2016-04-14T15:10:00Z">
        <w:r>
          <w:rPr>
            <w:sz w:val="28"/>
            <w:szCs w:val="28"/>
            <w:lang w:eastAsia="pt-BR"/>
          </w:rPr>
          <w:t>d</w:t>
        </w:r>
      </w:ins>
      <w:r>
        <w:rPr>
          <w:sz w:val="28"/>
          <w:szCs w:val="28"/>
          <w:lang w:eastAsia="pt-BR"/>
        </w:rPr>
        <w:t>a gestão integrada de recursos hídricos superficiais e subterrâneos e a articulação</w:t>
      </w:r>
      <w:ins w:id="50" w:author="Autor desconhecido" w:date="2016-04-14T15:11:00Z">
        <w:r>
          <w:rPr>
            <w:sz w:val="28"/>
            <w:szCs w:val="28"/>
            <w:lang w:eastAsia="pt-BR"/>
          </w:rPr>
          <w:t xml:space="preserve"> </w:t>
        </w:r>
        <w:del w:id="51" w:author="Antônio C Marcelo" w:date="2016-04-14T22:32:00Z">
          <w:r w:rsidDel="00D8663F">
            <w:rPr>
              <w:sz w:val="28"/>
              <w:szCs w:val="28"/>
              <w:lang w:eastAsia="pt-BR"/>
            </w:rPr>
            <w:delText>?</w:delText>
          </w:r>
        </w:del>
      </w:ins>
      <w:r>
        <w:rPr>
          <w:sz w:val="28"/>
          <w:szCs w:val="28"/>
          <w:lang w:eastAsia="pt-BR"/>
        </w:rPr>
        <w:t xml:space="preserve"> entre a União</w:t>
      </w:r>
      <w:ins w:id="52" w:author="mma" w:date="2016-03-09T10:05:00Z">
        <w:r>
          <w:rPr>
            <w:sz w:val="28"/>
            <w:szCs w:val="28"/>
            <w:lang w:eastAsia="pt-BR"/>
          </w:rPr>
          <w:t>,</w:t>
        </w:r>
      </w:ins>
      <w:del w:id="53" w:author="mma" w:date="2016-03-09T10:05:00Z">
        <w:r>
          <w:rPr>
            <w:sz w:val="28"/>
            <w:szCs w:val="28"/>
            <w:lang w:eastAsia="pt-BR"/>
          </w:rPr>
          <w:delText xml:space="preserve"> e</w:delText>
        </w:r>
      </w:del>
      <w:r>
        <w:rPr>
          <w:sz w:val="28"/>
          <w:szCs w:val="28"/>
          <w:lang w:eastAsia="pt-BR"/>
        </w:rPr>
        <w:t xml:space="preserve"> os Estados e o Distrito Federal </w:t>
      </w:r>
      <w:del w:id="54" w:author="Priscila Freire Rocha" w:date="2016-05-05T15:54:00Z">
        <w:r w:rsidDel="00DB5846">
          <w:rPr>
            <w:sz w:val="28"/>
            <w:szCs w:val="28"/>
            <w:lang w:eastAsia="pt-BR"/>
          </w:rPr>
          <w:delText xml:space="preserve">com vistas </w:delText>
        </w:r>
      </w:del>
      <w:ins w:id="55" w:author="Autor desconhecido" w:date="2016-04-14T15:09:00Z">
        <w:del w:id="56" w:author="Priscila Freire Rocha" w:date="2016-05-05T15:54:00Z">
          <w:r w:rsidDel="00DB5846">
            <w:rPr>
              <w:sz w:val="28"/>
              <w:szCs w:val="28"/>
              <w:lang w:eastAsia="pt-BR"/>
            </w:rPr>
            <w:delText xml:space="preserve">à </w:delText>
          </w:r>
        </w:del>
      </w:ins>
      <w:del w:id="57" w:author="Priscila Freire Rocha" w:date="2016-05-05T15:54:00Z">
        <w:r w:rsidDel="00DB5846">
          <w:rPr>
            <w:sz w:val="28"/>
            <w:szCs w:val="28"/>
            <w:lang w:eastAsia="pt-BR"/>
          </w:rPr>
          <w:delText>ao f</w:delText>
        </w:r>
        <w:r w:rsidR="00C8232A" w:rsidRPr="00C8232A" w:rsidDel="00DB5846">
          <w:rPr>
            <w:strike/>
            <w:sz w:val="28"/>
            <w:szCs w:val="28"/>
            <w:lang w:eastAsia="pt-BR"/>
            <w:rPrChange w:id="58" w:author="Autor desconhecido" w:date="2016-04-14T15:03:00Z">
              <w:rPr>
                <w:rFonts w:ascii="Calibri" w:eastAsia="Calibri" w:hAnsi="Calibri"/>
                <w:sz w:val="22"/>
                <w:szCs w:val="22"/>
                <w:lang w:eastAsia="zh-CN"/>
              </w:rPr>
            </w:rPrChange>
          </w:rPr>
          <w:delText>ortalecimento</w:delText>
        </w:r>
      </w:del>
      <w:ins w:id="59" w:author="Autor desconhecido" w:date="2016-04-14T15:03:00Z">
        <w:del w:id="60" w:author="Priscila Freire Rocha" w:date="2016-05-05T15:54:00Z">
          <w:r w:rsidDel="00DB5846">
            <w:rPr>
              <w:sz w:val="28"/>
              <w:szCs w:val="28"/>
              <w:lang w:eastAsia="pt-BR"/>
            </w:rPr>
            <w:delText>implementação</w:delText>
          </w:r>
        </w:del>
      </w:ins>
      <w:del w:id="61" w:author="Priscila Freire Rocha" w:date="2016-05-05T15:54:00Z">
        <w:r w:rsidDel="00DB5846">
          <w:rPr>
            <w:sz w:val="28"/>
            <w:szCs w:val="28"/>
            <w:lang w:eastAsia="pt-BR"/>
          </w:rPr>
          <w:delText xml:space="preserve"> dessa gestão integrada.  </w:delText>
        </w:r>
      </w:del>
    </w:p>
    <w:p w14:paraId="1C096C28" w14:textId="77777777" w:rsidR="00C8232A" w:rsidRDefault="00C8232A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</w:p>
    <w:p w14:paraId="3086F3A1" w14:textId="77777777" w:rsidR="00C8232A" w:rsidRDefault="003B5420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Art. 2º Para fins desta resolução</w:t>
      </w:r>
      <w:del w:id="62" w:author="Antônio C Marcelo" w:date="2016-04-14T22:32:00Z">
        <w:r w:rsidDel="00D8663F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,</w:delText>
        </w:r>
      </w:del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serão adotadas as seguintes definições:</w:t>
      </w:r>
    </w:p>
    <w:p w14:paraId="443D2AB3" w14:textId="77777777" w:rsidR="00C8232A" w:rsidRDefault="003B5420">
      <w:pPr>
        <w:pStyle w:val="Recuodecorpodetexto21"/>
        <w:tabs>
          <w:tab w:val="left" w:pos="1440"/>
        </w:tabs>
        <w:spacing w:before="120" w:after="120" w:line="360" w:lineRule="auto"/>
        <w:ind w:right="0" w:firstLine="1440"/>
        <w:jc w:val="both"/>
        <w:rPr>
          <w:color w:val="000000"/>
          <w:sz w:val="28"/>
          <w:szCs w:val="28"/>
          <w:lang w:eastAsia="pt-BR"/>
        </w:rPr>
      </w:pPr>
      <w:r>
        <w:rPr>
          <w:color w:val="000000"/>
          <w:sz w:val="28"/>
          <w:szCs w:val="28"/>
          <w:lang w:eastAsia="pt-BR"/>
        </w:rPr>
        <w:t xml:space="preserve">I - Aquífero - </w:t>
      </w:r>
      <w:del w:id="63" w:author="Luciana Martin Rodrigues Ferreira" w:date="2016-04-26T11:44:00Z">
        <w:r w:rsidDel="00DB5C8E">
          <w:rPr>
            <w:color w:val="000000"/>
            <w:sz w:val="28"/>
            <w:szCs w:val="28"/>
            <w:lang w:eastAsia="pt-BR"/>
          </w:rPr>
          <w:delText>Corpo hidrogeológico</w:delText>
        </w:r>
      </w:del>
      <w:ins w:id="64" w:author="Luciana Martin Rodrigues Ferreira" w:date="2016-04-26T11:44:00Z">
        <w:r w:rsidR="00DB5C8E">
          <w:rPr>
            <w:color w:val="000000"/>
            <w:sz w:val="28"/>
            <w:szCs w:val="28"/>
            <w:lang w:eastAsia="pt-BR"/>
          </w:rPr>
          <w:t>formação geológica</w:t>
        </w:r>
      </w:ins>
      <w:r>
        <w:rPr>
          <w:color w:val="000000"/>
          <w:sz w:val="28"/>
          <w:szCs w:val="28"/>
          <w:lang w:eastAsia="pt-BR"/>
        </w:rPr>
        <w:t xml:space="preserve"> com capacidade de acumular e transmitir água através dos seus poros, fissuras, ou espaços resultantes da dissolução e carreamento de materiais rochosos;</w:t>
      </w:r>
    </w:p>
    <w:p w14:paraId="799BEC3E" w14:textId="77777777" w:rsidR="00C8232A" w:rsidRDefault="003B5420">
      <w:pPr>
        <w:spacing w:before="120" w:after="120" w:line="360" w:lineRule="auto"/>
        <w:ind w:left="708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II - Sistema Aquífero - Conjunto de aquíferos hidr</w:t>
      </w:r>
      <w:ins w:id="65" w:author="Luciana Martin Rodrigues Ferreira" w:date="2016-04-15T11:37:00Z">
        <w:r w:rsidR="000F32FB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a</w:t>
        </w:r>
      </w:ins>
      <w:del w:id="66" w:author="Luciana Martin Rodrigues Ferreira" w:date="2016-04-04T15:30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á</w:delText>
        </w:r>
      </w:del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ulicamente conectados; </w:t>
      </w:r>
    </w:p>
    <w:p w14:paraId="6DC2F0D8" w14:textId="77777777" w:rsidR="00C8232A" w:rsidRDefault="003B5420">
      <w:pPr>
        <w:pStyle w:val="Recuodecorpodetexto21"/>
        <w:tabs>
          <w:tab w:val="left" w:pos="1440"/>
        </w:tabs>
        <w:spacing w:before="120" w:after="120" w:line="360" w:lineRule="auto"/>
        <w:ind w:right="0" w:firstLine="1440"/>
        <w:jc w:val="both"/>
        <w:rPr>
          <w:color w:val="000000"/>
          <w:sz w:val="28"/>
          <w:szCs w:val="28"/>
          <w:lang w:eastAsia="pt-BR"/>
        </w:rPr>
      </w:pPr>
      <w:r>
        <w:rPr>
          <w:color w:val="000000"/>
          <w:sz w:val="28"/>
          <w:szCs w:val="28"/>
          <w:lang w:eastAsia="pt-BR"/>
        </w:rPr>
        <w:t xml:space="preserve">III Aquífero Confinado: </w:t>
      </w:r>
      <w:del w:id="67" w:author="mma" w:date="2016-03-09T10:09:00Z">
        <w:r>
          <w:rPr>
            <w:color w:val="000000"/>
            <w:sz w:val="28"/>
            <w:szCs w:val="28"/>
            <w:lang w:eastAsia="pt-BR"/>
          </w:rPr>
          <w:delText xml:space="preserve">formação </w:delText>
        </w:r>
      </w:del>
      <w:r>
        <w:rPr>
          <w:color w:val="000000"/>
          <w:sz w:val="28"/>
          <w:szCs w:val="28"/>
          <w:lang w:eastAsia="pt-BR"/>
        </w:rPr>
        <w:t>aquífer</w:t>
      </w:r>
      <w:ins w:id="68" w:author="mma" w:date="2016-03-09T10:09:00Z">
        <w:r>
          <w:rPr>
            <w:color w:val="000000"/>
            <w:sz w:val="28"/>
            <w:szCs w:val="28"/>
            <w:lang w:eastAsia="pt-BR"/>
          </w:rPr>
          <w:t>o</w:t>
        </w:r>
      </w:ins>
      <w:del w:id="69" w:author="mma" w:date="2016-03-09T10:09:00Z">
        <w:r>
          <w:rPr>
            <w:color w:val="000000"/>
            <w:sz w:val="28"/>
            <w:szCs w:val="28"/>
            <w:lang w:eastAsia="pt-BR"/>
          </w:rPr>
          <w:delText>a</w:delText>
        </w:r>
      </w:del>
      <w:r>
        <w:rPr>
          <w:color w:val="000000"/>
          <w:sz w:val="28"/>
          <w:szCs w:val="28"/>
          <w:lang w:eastAsia="pt-BR"/>
        </w:rPr>
        <w:t xml:space="preserve"> submetid</w:t>
      </w:r>
      <w:ins w:id="70" w:author="mma" w:date="2016-03-09T10:09:00Z">
        <w:r>
          <w:rPr>
            <w:color w:val="000000"/>
            <w:sz w:val="28"/>
            <w:szCs w:val="28"/>
            <w:lang w:eastAsia="pt-BR"/>
          </w:rPr>
          <w:t>o</w:t>
        </w:r>
      </w:ins>
      <w:del w:id="71" w:author="mma" w:date="2016-03-09T10:09:00Z">
        <w:r>
          <w:rPr>
            <w:color w:val="000000"/>
            <w:sz w:val="28"/>
            <w:szCs w:val="28"/>
            <w:lang w:eastAsia="pt-BR"/>
          </w:rPr>
          <w:delText>a</w:delText>
        </w:r>
      </w:del>
      <w:r>
        <w:rPr>
          <w:color w:val="000000"/>
          <w:sz w:val="28"/>
          <w:szCs w:val="28"/>
          <w:lang w:eastAsia="pt-BR"/>
        </w:rPr>
        <w:t xml:space="preserve"> a pressão superior à atmosférica. Sua superfície potenciométrica é virtual e situa-se acima do topo da formação aquífera; </w:t>
      </w:r>
    </w:p>
    <w:p w14:paraId="6A9E8514" w14:textId="77777777" w:rsidR="00C8232A" w:rsidRDefault="003B5420">
      <w:pPr>
        <w:pStyle w:val="Recuodecorpodetexto21"/>
        <w:tabs>
          <w:tab w:val="left" w:pos="1440"/>
        </w:tabs>
        <w:spacing w:before="120" w:after="120" w:line="360" w:lineRule="auto"/>
        <w:ind w:right="0" w:firstLine="1440"/>
        <w:jc w:val="both"/>
        <w:rPr>
          <w:color w:val="000000"/>
          <w:sz w:val="28"/>
          <w:szCs w:val="28"/>
          <w:lang w:eastAsia="pt-BR"/>
        </w:rPr>
      </w:pPr>
      <w:r>
        <w:rPr>
          <w:color w:val="000000"/>
          <w:sz w:val="28"/>
          <w:szCs w:val="28"/>
          <w:lang w:eastAsia="pt-BR"/>
        </w:rPr>
        <w:t xml:space="preserve">IV - </w:t>
      </w:r>
      <w:commentRangeStart w:id="72"/>
      <w:r>
        <w:rPr>
          <w:color w:val="000000"/>
          <w:sz w:val="28"/>
          <w:szCs w:val="28"/>
          <w:lang w:eastAsia="pt-BR"/>
        </w:rPr>
        <w:t xml:space="preserve">Aquífero Livre: </w:t>
      </w:r>
      <w:commentRangeEnd w:id="72"/>
      <w:r w:rsidR="00D91DC9">
        <w:rPr>
          <w:rStyle w:val="Refdecomentrio"/>
          <w:rFonts w:ascii="Calibri" w:eastAsia="Calibri" w:hAnsi="Calibri"/>
          <w:lang w:eastAsia="zh-CN"/>
        </w:rPr>
        <w:commentReference w:id="72"/>
      </w:r>
      <w:del w:id="73" w:author="mma" w:date="2016-03-09T10:10:00Z">
        <w:r>
          <w:rPr>
            <w:color w:val="000000"/>
            <w:sz w:val="28"/>
            <w:szCs w:val="28"/>
            <w:lang w:eastAsia="pt-BR"/>
          </w:rPr>
          <w:delText xml:space="preserve">formação </w:delText>
        </w:r>
      </w:del>
      <w:r>
        <w:rPr>
          <w:color w:val="000000"/>
          <w:sz w:val="28"/>
          <w:szCs w:val="28"/>
          <w:lang w:eastAsia="pt-BR"/>
        </w:rPr>
        <w:t>aquífer</w:t>
      </w:r>
      <w:ins w:id="74" w:author="mma" w:date="2016-03-09T10:10:00Z">
        <w:r>
          <w:rPr>
            <w:color w:val="000000"/>
            <w:sz w:val="28"/>
            <w:szCs w:val="28"/>
            <w:lang w:eastAsia="pt-BR"/>
          </w:rPr>
          <w:t>o</w:t>
        </w:r>
      </w:ins>
      <w:del w:id="75" w:author="mma" w:date="2016-03-09T10:10:00Z">
        <w:r>
          <w:rPr>
            <w:color w:val="000000"/>
            <w:sz w:val="28"/>
            <w:szCs w:val="28"/>
            <w:lang w:eastAsia="pt-BR"/>
          </w:rPr>
          <w:delText>a</w:delText>
        </w:r>
      </w:del>
      <w:r>
        <w:rPr>
          <w:color w:val="000000"/>
          <w:sz w:val="28"/>
          <w:szCs w:val="28"/>
          <w:lang w:eastAsia="pt-BR"/>
        </w:rPr>
        <w:t xml:space="preserve"> que possui uma superfície livre de água </w:t>
      </w:r>
      <w:del w:id="76" w:author="mma" w:date="2016-03-09T10:08:00Z">
        <w:r>
          <w:rPr>
            <w:color w:val="000000"/>
            <w:sz w:val="28"/>
            <w:szCs w:val="28"/>
            <w:lang w:eastAsia="pt-BR"/>
          </w:rPr>
          <w:delText xml:space="preserve">em contato direto com o ar e, portanto, </w:delText>
        </w:r>
      </w:del>
      <w:r>
        <w:rPr>
          <w:color w:val="000000"/>
          <w:sz w:val="28"/>
          <w:szCs w:val="28"/>
          <w:lang w:eastAsia="pt-BR"/>
        </w:rPr>
        <w:t>submetid</w:t>
      </w:r>
      <w:ins w:id="77" w:author="mma" w:date="2016-03-09T10:10:00Z">
        <w:del w:id="78" w:author="Luciana Martin Rodrigues Ferreira" w:date="2016-04-26T11:44:00Z">
          <w:r w:rsidDel="00DB5C8E">
            <w:rPr>
              <w:color w:val="000000"/>
              <w:sz w:val="28"/>
              <w:szCs w:val="28"/>
              <w:lang w:eastAsia="pt-BR"/>
            </w:rPr>
            <w:delText>o</w:delText>
          </w:r>
        </w:del>
      </w:ins>
      <w:ins w:id="79" w:author="Luciana Martin Rodrigues Ferreira" w:date="2016-04-26T11:44:00Z">
        <w:r w:rsidR="00DB5C8E">
          <w:rPr>
            <w:color w:val="000000"/>
            <w:sz w:val="28"/>
            <w:szCs w:val="28"/>
            <w:lang w:eastAsia="pt-BR"/>
          </w:rPr>
          <w:t>a</w:t>
        </w:r>
      </w:ins>
      <w:del w:id="80" w:author="mma" w:date="2016-03-09T10:08:00Z">
        <w:r>
          <w:rPr>
            <w:color w:val="000000"/>
            <w:sz w:val="28"/>
            <w:szCs w:val="28"/>
            <w:lang w:eastAsia="pt-BR"/>
          </w:rPr>
          <w:delText>o</w:delText>
        </w:r>
      </w:del>
      <w:r>
        <w:rPr>
          <w:color w:val="000000"/>
          <w:sz w:val="28"/>
          <w:szCs w:val="28"/>
          <w:lang w:eastAsia="pt-BR"/>
        </w:rPr>
        <w:t xml:space="preserve"> à pressão atmosférica. Sua superfície potenciométrica é real e situa-se ou no topo ou abaixo do topo da formação aquífera;</w:t>
      </w:r>
    </w:p>
    <w:p w14:paraId="5E643EC9" w14:textId="77777777" w:rsidR="00C8232A" w:rsidRDefault="003B5420">
      <w:pPr>
        <w:spacing w:before="120" w:after="120" w:line="360" w:lineRule="auto"/>
        <w:ind w:firstLine="1416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V - Aquífero Interestadual - aquífero distribuído nos territórios de, pelos menos, dois estados</w:t>
      </w:r>
      <w:ins w:id="81" w:author="mma" w:date="2016-03-09T10:12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, ou entre um estado e o Distrito Federal</w:t>
        </w:r>
      </w:ins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; </w:t>
      </w:r>
    </w:p>
    <w:p w14:paraId="46C97BC9" w14:textId="77777777" w:rsidR="00C8232A" w:rsidRDefault="003B5420">
      <w:pPr>
        <w:spacing w:before="120" w:after="120" w:line="360" w:lineRule="auto"/>
        <w:ind w:firstLine="1416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lastRenderedPageBreak/>
        <w:t xml:space="preserve">VI - Aquífero Transfronteiriço - </w:t>
      </w:r>
      <w:ins w:id="82" w:author="Luciana Martin Rodrigues Ferreira" w:date="2016-04-26T11:45:00Z">
        <w:r w:rsidR="00DB5C8E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a</w:t>
        </w:r>
      </w:ins>
      <w:del w:id="83" w:author="Luciana Martin Rodrigues Ferreira" w:date="2016-04-26T11:45:00Z">
        <w:r w:rsidDel="00DB5C8E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A</w:delText>
        </w:r>
      </w:del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quífero compartilhado pelo Brasil com, pelo menos, um país vizinho fronteiriço.</w:t>
      </w:r>
    </w:p>
    <w:p w14:paraId="3A9EB4E6" w14:textId="6B3A3EB1" w:rsidR="00661AEC" w:rsidDel="003A0EC0" w:rsidRDefault="003A0EC0">
      <w:pPr>
        <w:spacing w:before="120" w:after="120" w:line="360" w:lineRule="auto"/>
        <w:ind w:firstLine="1416"/>
        <w:jc w:val="both"/>
        <w:rPr>
          <w:ins w:id="84" w:author="Emilio Carlos Prandi" w:date="2016-04-28T15:56:00Z"/>
          <w:del w:id="85" w:author="Priscila Freire Rocha" w:date="2016-05-03T17:15:00Z"/>
          <w:rFonts w:ascii="Times New Roman" w:eastAsia="Times New Roman" w:hAnsi="Times New Roman"/>
          <w:color w:val="FF0000"/>
          <w:sz w:val="28"/>
          <w:szCs w:val="28"/>
          <w:lang w:eastAsia="pt-BR"/>
        </w:rPr>
      </w:pPr>
      <w:ins w:id="86" w:author="Priscila Freire Rocha" w:date="2016-05-03T17:15:00Z">
        <w:r w:rsidDel="003A0EC0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</w:t>
        </w:r>
      </w:ins>
      <w:del w:id="87" w:author="Priscila Freire Rocha" w:date="2016-05-03T17:15:00Z">
        <w:r w:rsidR="003B5420" w:rsidDel="003A0EC0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 xml:space="preserve">VII – </w:delText>
        </w:r>
        <w:r w:rsidR="003B5420" w:rsidDel="003A0EC0">
          <w:rPr>
            <w:rFonts w:ascii="Times New Roman" w:eastAsia="Times New Roman" w:hAnsi="Times New Roman"/>
            <w:color w:val="FF0000"/>
            <w:sz w:val="28"/>
            <w:szCs w:val="28"/>
            <w:lang w:eastAsia="pt-BR"/>
          </w:rPr>
          <w:delText>Definição da UGRA?</w:delText>
        </w:r>
      </w:del>
      <w:ins w:id="88" w:author="Antônio C Marcelo" w:date="2016-04-14T22:42:00Z">
        <w:r w:rsidR="00BF6A2C">
          <w:rPr>
            <w:rFonts w:ascii="Times New Roman" w:eastAsia="Times New Roman" w:hAnsi="Times New Roman"/>
            <w:color w:val="FF0000"/>
            <w:sz w:val="28"/>
            <w:szCs w:val="28"/>
            <w:lang w:eastAsia="pt-BR"/>
          </w:rPr>
          <w:t>Área de</w:t>
        </w:r>
      </w:ins>
      <w:ins w:id="89" w:author="Autor desconhecido" w:date="2016-04-14T15:15:00Z">
        <w:r w:rsidR="003B5420">
          <w:rPr>
            <w:rFonts w:ascii="Times New Roman" w:eastAsia="Times New Roman" w:hAnsi="Times New Roman"/>
            <w:color w:val="FF0000"/>
            <w:sz w:val="28"/>
            <w:szCs w:val="28"/>
            <w:lang w:eastAsia="pt-BR"/>
          </w:rPr>
          <w:t xml:space="preserve"> Conexão Rio- Aquífero </w:t>
        </w:r>
      </w:ins>
      <w:ins w:id="90" w:author="Emilio Carlos Prandi" w:date="2016-04-28T15:46:00Z">
        <w:r w:rsidR="00661AEC">
          <w:rPr>
            <w:rFonts w:ascii="Times New Roman" w:eastAsia="Times New Roman" w:hAnsi="Times New Roman"/>
            <w:color w:val="FF0000"/>
            <w:sz w:val="28"/>
            <w:szCs w:val="28"/>
            <w:lang w:eastAsia="pt-BR"/>
          </w:rPr>
          <w:t xml:space="preserve"> - </w:t>
        </w:r>
      </w:ins>
      <w:ins w:id="91" w:author="Emilio Carlos Prandi" w:date="2016-04-28T15:51:00Z">
        <w:del w:id="92" w:author="Luciana Martin Rodrigues Ferreira" w:date="2016-05-10T11:54:00Z">
          <w:r w:rsidR="00661AEC" w:rsidRPr="00661AEC" w:rsidDel="000644BF">
            <w:rPr>
              <w:rFonts w:ascii="Times New Roman" w:eastAsia="Times New Roman" w:hAnsi="Times New Roman"/>
              <w:color w:val="FF0000"/>
              <w:sz w:val="28"/>
              <w:szCs w:val="28"/>
              <w:lang w:eastAsia="pt-BR"/>
            </w:rPr>
            <w:delText xml:space="preserve">A UGRA </w:delText>
          </w:r>
        </w:del>
        <w:r w:rsidR="00661AEC" w:rsidRPr="00661AEC">
          <w:rPr>
            <w:rFonts w:ascii="Times New Roman" w:eastAsia="Times New Roman" w:hAnsi="Times New Roman"/>
            <w:color w:val="FF0000"/>
            <w:sz w:val="28"/>
            <w:szCs w:val="28"/>
            <w:lang w:eastAsia="pt-BR"/>
          </w:rPr>
          <w:t>é uma unida</w:t>
        </w:r>
        <w:r w:rsidR="00661AEC">
          <w:rPr>
            <w:rFonts w:ascii="Times New Roman" w:eastAsia="Times New Roman" w:hAnsi="Times New Roman"/>
            <w:color w:val="FF0000"/>
            <w:sz w:val="28"/>
            <w:szCs w:val="28"/>
            <w:lang w:eastAsia="pt-BR"/>
          </w:rPr>
          <w:t xml:space="preserve">de, ou área especial de gestão </w:t>
        </w:r>
      </w:ins>
      <w:ins w:id="93" w:author="Emilio Carlos Prandi" w:date="2016-04-28T15:52:00Z">
        <w:r w:rsidR="00661AEC">
          <w:rPr>
            <w:rFonts w:ascii="Times New Roman" w:eastAsia="Times New Roman" w:hAnsi="Times New Roman"/>
            <w:color w:val="FF0000"/>
            <w:sz w:val="28"/>
            <w:szCs w:val="28"/>
            <w:lang w:eastAsia="pt-BR"/>
          </w:rPr>
          <w:t>de</w:t>
        </w:r>
      </w:ins>
      <w:ins w:id="94" w:author="Emilio Carlos Prandi" w:date="2016-04-28T15:51:00Z">
        <w:r w:rsidR="00661AEC" w:rsidRPr="00661AEC">
          <w:rPr>
            <w:rFonts w:ascii="Times New Roman" w:eastAsia="Times New Roman" w:hAnsi="Times New Roman"/>
            <w:color w:val="FF0000"/>
            <w:sz w:val="28"/>
            <w:szCs w:val="28"/>
            <w:lang w:eastAsia="pt-BR"/>
          </w:rPr>
          <w:t xml:space="preserve">ntro de uma bacia, ou sub -bacia hidrográfica. </w:t>
        </w:r>
      </w:ins>
    </w:p>
    <w:p w14:paraId="758E9E17" w14:textId="77777777" w:rsidR="00C8232A" w:rsidRDefault="003B5420">
      <w:pPr>
        <w:spacing w:before="120" w:after="120" w:line="360" w:lineRule="auto"/>
        <w:ind w:firstLine="1416"/>
        <w:jc w:val="both"/>
      </w:pPr>
      <w:ins w:id="95" w:author="Autor desconhecido" w:date="2016-04-14T15:15:00Z">
        <w:del w:id="96" w:author="Luciana Martin Rodrigues Ferreira" w:date="2016-04-15T11:41:00Z">
          <w:r w:rsidDel="000F32FB">
            <w:rPr>
              <w:rFonts w:ascii="Times New Roman" w:eastAsia="Times New Roman" w:hAnsi="Times New Roman"/>
              <w:color w:val="FF0000"/>
              <w:sz w:val="28"/>
              <w:szCs w:val="28"/>
              <w:lang w:eastAsia="pt-BR"/>
            </w:rPr>
            <w:delText>(</w:delText>
          </w:r>
        </w:del>
      </w:ins>
      <w:del w:id="97" w:author="Luciana Martin Rodrigues Ferreira" w:date="2016-04-15T11:41:00Z">
        <w:r w:rsidDel="000F32FB">
          <w:rPr>
            <w:rFonts w:ascii="Times New Roman" w:eastAsia="Times New Roman" w:hAnsi="Times New Roman"/>
            <w:color w:val="FF0000"/>
            <w:sz w:val="28"/>
            <w:szCs w:val="28"/>
            <w:lang w:eastAsia="pt-BR"/>
          </w:rPr>
          <w:delText>)</w:delText>
        </w:r>
      </w:del>
    </w:p>
    <w:p w14:paraId="7B53BD95" w14:textId="77777777" w:rsidR="006D3C44" w:rsidRPr="006D3C44" w:rsidRDefault="003B5420" w:rsidP="006D3C44">
      <w:pPr>
        <w:spacing w:before="120" w:after="120" w:line="360" w:lineRule="auto"/>
        <w:ind w:firstLine="1416"/>
        <w:jc w:val="both"/>
        <w:rPr>
          <w:ins w:id="98" w:author="Emilio Carlos Prandi" w:date="2016-04-28T16:00:00Z"/>
          <w:rFonts w:ascii="Times New Roman" w:eastAsia="Times New Roman" w:hAnsi="Times New Roman"/>
          <w:color w:val="FF0000"/>
          <w:sz w:val="28"/>
          <w:szCs w:val="28"/>
          <w:lang w:eastAsia="pt-BR"/>
          <w:rPrChange w:id="99" w:author="Emilio Carlos Prandi" w:date="2016-04-28T16:01:00Z">
            <w:rPr>
              <w:ins w:id="100" w:author="Emilio Carlos Prandi" w:date="2016-04-28T16:00:00Z"/>
              <w:rFonts w:ascii="Times New Roman" w:eastAsia="Times New Roman" w:hAnsi="Times New Roman"/>
              <w:color w:val="000000"/>
              <w:sz w:val="28"/>
              <w:szCs w:val="28"/>
              <w:lang w:eastAsia="pt-BR"/>
            </w:rPr>
          </w:rPrChange>
        </w:rPr>
      </w:pPr>
      <w:ins w:id="101" w:author="Autor desconhecido" w:date="2016-04-14T15:18:00Z">
        <w:r w:rsidRPr="003A2CD8">
          <w:rPr>
            <w:rFonts w:ascii="Times New Roman" w:eastAsia="Times New Roman" w:hAnsi="Times New Roman"/>
            <w:color w:val="000000"/>
            <w:sz w:val="28"/>
            <w:szCs w:val="28"/>
            <w:lang w:eastAsia="pt-BR"/>
            <w:rPrChange w:id="102" w:author="Luciana Martin Rodrigues Ferreira" w:date="2016-04-28T17:01:00Z">
              <w:rPr>
                <w:rFonts w:eastAsia="Times New Roman"/>
                <w:color w:val="000000"/>
                <w:sz w:val="28"/>
                <w:szCs w:val="28"/>
                <w:lang w:eastAsia="pt-BR"/>
              </w:rPr>
            </w:rPrChange>
          </w:rPr>
          <w:t>VIII</w:t>
        </w:r>
      </w:ins>
      <w:ins w:id="103" w:author="Antônio C Marcelo" w:date="2016-04-14T22:41:00Z">
        <w:r w:rsidR="00BF6A2C" w:rsidRPr="003A2CD8">
          <w:rPr>
            <w:rFonts w:ascii="Times New Roman" w:hAnsi="Times New Roman"/>
            <w:color w:val="000000"/>
            <w:sz w:val="28"/>
            <w:szCs w:val="28"/>
            <w:lang w:eastAsia="pt-BR"/>
            <w:rPrChange w:id="104" w:author="Luciana Martin Rodrigues Ferreira" w:date="2016-04-28T17:01:00Z">
              <w:rPr>
                <w:color w:val="000000"/>
                <w:sz w:val="28"/>
                <w:szCs w:val="28"/>
                <w:lang w:eastAsia="pt-BR"/>
              </w:rPr>
            </w:rPrChange>
          </w:rPr>
          <w:t xml:space="preserve"> </w:t>
        </w:r>
      </w:ins>
      <w:ins w:id="105" w:author="Autor desconhecido" w:date="2016-04-14T15:18:00Z">
        <w:r w:rsidRPr="003A2CD8">
          <w:rPr>
            <w:rFonts w:ascii="Times New Roman" w:eastAsia="Times New Roman" w:hAnsi="Times New Roman"/>
            <w:color w:val="000000"/>
            <w:sz w:val="28"/>
            <w:szCs w:val="28"/>
            <w:lang w:eastAsia="pt-BR"/>
            <w:rPrChange w:id="106" w:author="Luciana Martin Rodrigues Ferreira" w:date="2016-04-28T17:01:00Z">
              <w:rPr>
                <w:rFonts w:eastAsia="Times New Roman"/>
                <w:color w:val="000000"/>
                <w:sz w:val="28"/>
                <w:szCs w:val="28"/>
                <w:lang w:eastAsia="pt-BR"/>
              </w:rPr>
            </w:rPrChange>
          </w:rPr>
          <w:t xml:space="preserve">- </w:t>
        </w:r>
      </w:ins>
      <w:ins w:id="107" w:author="Antônio C Marcelo" w:date="2016-04-14T22:42:00Z">
        <w:r w:rsidR="00BF6A2C" w:rsidRPr="003A2CD8">
          <w:rPr>
            <w:rFonts w:ascii="Times New Roman" w:hAnsi="Times New Roman"/>
            <w:color w:val="000000"/>
            <w:sz w:val="28"/>
            <w:szCs w:val="28"/>
            <w:lang w:eastAsia="pt-BR"/>
            <w:rPrChange w:id="108" w:author="Luciana Martin Rodrigues Ferreira" w:date="2016-04-28T17:01:00Z">
              <w:rPr>
                <w:color w:val="000000"/>
                <w:sz w:val="28"/>
                <w:szCs w:val="28"/>
                <w:lang w:eastAsia="pt-BR"/>
              </w:rPr>
            </w:rPrChange>
          </w:rPr>
          <w:t>V</w:t>
        </w:r>
      </w:ins>
      <w:ins w:id="109" w:author="Autor desconhecido" w:date="2016-04-14T15:18:00Z">
        <w:r w:rsidRPr="003A2CD8">
          <w:rPr>
            <w:rFonts w:ascii="Times New Roman" w:eastAsia="Times New Roman" w:hAnsi="Times New Roman"/>
            <w:color w:val="000000"/>
            <w:sz w:val="28"/>
            <w:szCs w:val="28"/>
            <w:lang w:eastAsia="pt-BR"/>
            <w:rPrChange w:id="110" w:author="Luciana Martin Rodrigues Ferreira" w:date="2016-04-28T17:01:00Z">
              <w:rPr>
                <w:rFonts w:eastAsia="Times New Roman"/>
                <w:color w:val="000000"/>
                <w:sz w:val="28"/>
                <w:szCs w:val="28"/>
                <w:lang w:eastAsia="pt-BR"/>
              </w:rPr>
            </w:rPrChange>
          </w:rPr>
          <w:t xml:space="preserve">azão de </w:t>
        </w:r>
      </w:ins>
      <w:ins w:id="111" w:author="Antônio C Marcelo" w:date="2016-04-14T22:43:00Z">
        <w:r w:rsidR="00BF6A2C" w:rsidRPr="003A2CD8">
          <w:rPr>
            <w:rFonts w:ascii="Times New Roman" w:hAnsi="Times New Roman"/>
            <w:color w:val="000000"/>
            <w:sz w:val="28"/>
            <w:szCs w:val="28"/>
            <w:lang w:eastAsia="pt-BR"/>
            <w:rPrChange w:id="112" w:author="Luciana Martin Rodrigues Ferreira" w:date="2016-04-28T17:01:00Z">
              <w:rPr>
                <w:color w:val="000000"/>
                <w:sz w:val="28"/>
                <w:szCs w:val="28"/>
                <w:lang w:eastAsia="pt-BR"/>
              </w:rPr>
            </w:rPrChange>
          </w:rPr>
          <w:t>B</w:t>
        </w:r>
      </w:ins>
      <w:ins w:id="113" w:author="Autor desconhecido" w:date="2016-04-14T15:18:00Z">
        <w:r w:rsidRPr="003A2CD8">
          <w:rPr>
            <w:rFonts w:ascii="Times New Roman" w:eastAsia="Times New Roman" w:hAnsi="Times New Roman"/>
            <w:color w:val="000000"/>
            <w:sz w:val="28"/>
            <w:szCs w:val="28"/>
            <w:lang w:eastAsia="pt-BR"/>
            <w:rPrChange w:id="114" w:author="Luciana Martin Rodrigues Ferreira" w:date="2016-04-28T17:01:00Z">
              <w:rPr>
                <w:rFonts w:eastAsia="Times New Roman"/>
                <w:color w:val="000000"/>
                <w:sz w:val="28"/>
                <w:szCs w:val="28"/>
                <w:lang w:eastAsia="pt-BR"/>
              </w:rPr>
            </w:rPrChange>
          </w:rPr>
          <w:t>ase</w:t>
        </w:r>
      </w:ins>
      <w:ins w:id="115" w:author="Antônio C Marcelo" w:date="2016-04-14T22:32:00Z">
        <w:r w:rsidR="00D8663F" w:rsidRPr="003A2CD8">
          <w:rPr>
            <w:rFonts w:ascii="Times New Roman" w:hAnsi="Times New Roman"/>
            <w:color w:val="000000"/>
            <w:sz w:val="28"/>
            <w:szCs w:val="28"/>
            <w:lang w:eastAsia="pt-BR"/>
            <w:rPrChange w:id="116" w:author="Luciana Martin Rodrigues Ferreira" w:date="2016-04-28T17:01:00Z">
              <w:rPr>
                <w:color w:val="000000"/>
                <w:sz w:val="28"/>
                <w:szCs w:val="28"/>
                <w:lang w:eastAsia="pt-BR"/>
              </w:rPr>
            </w:rPrChange>
          </w:rPr>
          <w:t xml:space="preserve"> </w:t>
        </w:r>
      </w:ins>
      <w:del w:id="117" w:author="Emilio Carlos Prandi" w:date="2016-04-28T16:00:00Z">
        <w:r w:rsidRPr="00BF6A2C" w:rsidDel="006D3C44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 xml:space="preserve"> </w:delText>
        </w:r>
      </w:del>
      <w:ins w:id="118" w:author="Emilio Carlos Prandi" w:date="2016-04-28T16:00:00Z">
        <w:r w:rsidR="006D3C44">
          <w:rPr>
            <w:rStyle w:val="Refdecomentrio"/>
          </w:rPr>
          <w:t xml:space="preserve">- </w:t>
        </w:r>
        <w:r w:rsidR="006D3C44" w:rsidRPr="006D3C44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</w:t>
        </w:r>
        <w:r w:rsidR="006D3C44" w:rsidRPr="006D3C44">
          <w:rPr>
            <w:rFonts w:ascii="Times New Roman" w:eastAsia="Times New Roman" w:hAnsi="Times New Roman"/>
            <w:color w:val="FF0000"/>
            <w:sz w:val="28"/>
            <w:szCs w:val="28"/>
            <w:lang w:eastAsia="pt-BR"/>
            <w:rPrChange w:id="119" w:author="Emilio Carlos Prandi" w:date="2016-04-28T16:01:00Z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pt-BR"/>
              </w:rPr>
            </w:rPrChange>
          </w:rPr>
          <w:t>parte componente do fluxo canalizado que se mantém durante os períodos secos e são alimentados pela descarga da água subterrânea residente nos solos e rochas</w:t>
        </w:r>
      </w:ins>
      <w:ins w:id="120" w:author="Luciana Martin Rodrigues Ferreira" w:date="2016-04-28T16:36:00Z">
        <w:r w:rsidR="003B162F" w:rsidRPr="003B162F">
          <w:rPr>
            <w:rFonts w:ascii="Times New Roman" w:eastAsia="Times New Roman" w:hAnsi="Times New Roman"/>
            <w:color w:val="FF0000"/>
            <w:sz w:val="28"/>
            <w:szCs w:val="28"/>
            <w:lang w:eastAsia="pt-BR"/>
          </w:rPr>
          <w:t xml:space="preserve"> </w:t>
        </w:r>
      </w:ins>
      <w:ins w:id="121" w:author="Luciana Martin Rodrigues Ferreira" w:date="2016-04-28T16:37:00Z">
        <w:r w:rsidR="003B162F">
          <w:rPr>
            <w:rFonts w:ascii="Times New Roman" w:eastAsia="Times New Roman" w:hAnsi="Times New Roman"/>
            <w:color w:val="FF0000"/>
            <w:sz w:val="28"/>
            <w:szCs w:val="28"/>
            <w:lang w:eastAsia="pt-BR"/>
          </w:rPr>
          <w:t>(</w:t>
        </w:r>
      </w:ins>
      <w:ins w:id="122" w:author="Luciana Martin Rodrigues Ferreira" w:date="2016-04-28T16:36:00Z">
        <w:r w:rsidR="003B162F">
          <w:rPr>
            <w:rFonts w:ascii="Times New Roman" w:eastAsia="Times New Roman" w:hAnsi="Times New Roman"/>
            <w:color w:val="FF0000"/>
            <w:sz w:val="28"/>
            <w:szCs w:val="28"/>
            <w:lang w:eastAsia="pt-BR"/>
          </w:rPr>
          <w:t xml:space="preserve">Hewlett e Nutter, </w:t>
        </w:r>
        <w:r w:rsidR="003B162F" w:rsidRPr="00794DFC">
          <w:rPr>
            <w:rFonts w:ascii="Times New Roman" w:eastAsia="Times New Roman" w:hAnsi="Times New Roman"/>
            <w:color w:val="FF0000"/>
            <w:sz w:val="28"/>
            <w:szCs w:val="28"/>
            <w:lang w:eastAsia="pt-BR"/>
          </w:rPr>
          <w:t>1969)</w:t>
        </w:r>
      </w:ins>
      <w:ins w:id="123" w:author="Emilio Carlos Prandi" w:date="2016-04-28T16:00:00Z">
        <w:r w:rsidR="006D3C44" w:rsidRPr="006D3C44">
          <w:rPr>
            <w:rFonts w:ascii="Times New Roman" w:eastAsia="Times New Roman" w:hAnsi="Times New Roman"/>
            <w:color w:val="FF0000"/>
            <w:sz w:val="28"/>
            <w:szCs w:val="28"/>
            <w:lang w:eastAsia="pt-BR"/>
            <w:rPrChange w:id="124" w:author="Emilio Carlos Prandi" w:date="2016-04-28T16:01:00Z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pt-BR"/>
              </w:rPr>
            </w:rPrChange>
          </w:rPr>
          <w:t>.</w:t>
        </w:r>
      </w:ins>
    </w:p>
    <w:p w14:paraId="569CE641" w14:textId="77777777" w:rsidR="00BF6A2C" w:rsidRPr="00222385" w:rsidDel="006D3C44" w:rsidRDefault="00BF6A2C" w:rsidP="006D3C44">
      <w:pPr>
        <w:spacing w:before="120" w:after="120" w:line="360" w:lineRule="auto"/>
        <w:ind w:firstLine="1416"/>
        <w:jc w:val="both"/>
        <w:rPr>
          <w:ins w:id="125" w:author="Antônio C Marcelo" w:date="2016-04-14T22:43:00Z"/>
          <w:del w:id="126" w:author="Emilio Carlos Prandi" w:date="2016-04-28T16:01:00Z"/>
        </w:rPr>
      </w:pPr>
    </w:p>
    <w:p w14:paraId="5C3A1F75" w14:textId="77777777" w:rsidR="00C8232A" w:rsidRDefault="00C8232A">
      <w:pPr>
        <w:pStyle w:val="Recuodecorpodetexto21"/>
        <w:tabs>
          <w:tab w:val="left" w:pos="709"/>
        </w:tabs>
        <w:spacing w:before="120" w:after="120" w:line="360" w:lineRule="auto"/>
        <w:ind w:right="0" w:firstLine="0"/>
        <w:jc w:val="both"/>
        <w:rPr>
          <w:color w:val="000000"/>
          <w:sz w:val="28"/>
          <w:szCs w:val="28"/>
          <w:lang w:eastAsia="pt-BR"/>
        </w:rPr>
      </w:pPr>
    </w:p>
    <w:p w14:paraId="3CD5AF29" w14:textId="77777777" w:rsidR="00C8232A" w:rsidRDefault="003B5420">
      <w:pPr>
        <w:pStyle w:val="Recuodecorpodetexto21"/>
        <w:tabs>
          <w:tab w:val="left" w:pos="709"/>
        </w:tabs>
        <w:spacing w:before="120" w:after="120" w:line="360" w:lineRule="auto"/>
        <w:ind w:right="0" w:firstLine="0"/>
        <w:jc w:val="both"/>
        <w:rPr>
          <w:color w:val="000000"/>
          <w:sz w:val="28"/>
          <w:szCs w:val="28"/>
          <w:lang w:eastAsia="pt-BR"/>
        </w:rPr>
      </w:pPr>
      <w:r>
        <w:rPr>
          <w:color w:val="000000"/>
          <w:sz w:val="28"/>
          <w:szCs w:val="28"/>
          <w:lang w:eastAsia="pt-BR"/>
        </w:rPr>
        <w:t xml:space="preserve">Art. 3º – A gestão integrada dos recursos hídricos superficiais e subterrâneos observará a existência da conectividade entre as águas superficiais e subterrâneas, para situações de aquíferos </w:t>
      </w:r>
      <w:del w:id="127" w:author="mma" w:date="2016-03-09T10:17:00Z">
        <w:r>
          <w:rPr>
            <w:color w:val="000000"/>
            <w:sz w:val="28"/>
            <w:szCs w:val="28"/>
            <w:lang w:eastAsia="pt-BR"/>
          </w:rPr>
          <w:delText xml:space="preserve">porosos </w:delText>
        </w:r>
      </w:del>
      <w:r>
        <w:rPr>
          <w:color w:val="000000"/>
          <w:sz w:val="28"/>
          <w:szCs w:val="28"/>
          <w:lang w:eastAsia="pt-BR"/>
        </w:rPr>
        <w:t xml:space="preserve">livres e rios perenes. </w:t>
      </w:r>
    </w:p>
    <w:p w14:paraId="6CAD81B2" w14:textId="77777777" w:rsidR="00C8232A" w:rsidRDefault="003B5420">
      <w:pPr>
        <w:pStyle w:val="Recuodecorpodetexto21"/>
        <w:tabs>
          <w:tab w:val="left" w:pos="709"/>
        </w:tabs>
        <w:spacing w:before="120" w:after="120" w:line="360" w:lineRule="auto"/>
        <w:ind w:right="0" w:firstLine="0"/>
        <w:jc w:val="both"/>
        <w:rPr>
          <w:del w:id="128" w:author="Autor desconhecido" w:date="2016-04-14T15:19:00Z"/>
          <w:color w:val="000000"/>
          <w:sz w:val="28"/>
          <w:szCs w:val="28"/>
          <w:lang w:eastAsia="pt-BR"/>
        </w:rPr>
      </w:pPr>
      <w:r>
        <w:rPr>
          <w:color w:val="000000"/>
          <w:sz w:val="28"/>
          <w:szCs w:val="28"/>
          <w:lang w:eastAsia="pt-BR"/>
        </w:rPr>
        <w:t>Parágrafo Único: No caso de aquíferos confinados, essa norma se aplica quando confirmada a conectividade e quantificada as contribuições para a vazão de base.</w:t>
      </w:r>
    </w:p>
    <w:p w14:paraId="575586A5" w14:textId="77777777" w:rsidR="00C8232A" w:rsidRDefault="00C8232A">
      <w:pPr>
        <w:pStyle w:val="Recuodecorpodetexto21"/>
        <w:tabs>
          <w:tab w:val="left" w:pos="709"/>
        </w:tabs>
        <w:spacing w:before="120" w:after="120" w:line="360" w:lineRule="auto"/>
        <w:ind w:right="0" w:firstLine="0"/>
        <w:jc w:val="both"/>
        <w:rPr>
          <w:ins w:id="129" w:author="mma" w:date="2016-03-09T15:22:00Z"/>
          <w:color w:val="000000"/>
          <w:sz w:val="28"/>
          <w:szCs w:val="28"/>
          <w:lang w:eastAsia="pt-BR"/>
        </w:rPr>
      </w:pPr>
    </w:p>
    <w:p w14:paraId="071B40E3" w14:textId="77777777" w:rsidR="00C8232A" w:rsidRDefault="00C8232A">
      <w:pPr>
        <w:pStyle w:val="Recuodecorpodetexto21"/>
        <w:tabs>
          <w:tab w:val="left" w:pos="709"/>
        </w:tabs>
        <w:spacing w:before="120" w:after="120" w:line="360" w:lineRule="auto"/>
        <w:ind w:right="0" w:firstLine="0"/>
        <w:jc w:val="both"/>
        <w:rPr>
          <w:b/>
          <w:bCs/>
          <w:color w:val="000000"/>
          <w:sz w:val="28"/>
          <w:szCs w:val="28"/>
          <w:lang w:eastAsia="pt-BR"/>
        </w:rPr>
      </w:pPr>
    </w:p>
    <w:p w14:paraId="3B94E8E1" w14:textId="77777777" w:rsidR="00C8232A" w:rsidRDefault="00C8232A">
      <w:pPr>
        <w:pStyle w:val="Recuodecorpodetexto21"/>
        <w:tabs>
          <w:tab w:val="left" w:pos="709"/>
        </w:tabs>
        <w:spacing w:before="120" w:after="120" w:line="360" w:lineRule="auto"/>
        <w:ind w:right="0" w:firstLine="0"/>
        <w:jc w:val="both"/>
        <w:rPr>
          <w:color w:val="000000"/>
          <w:sz w:val="28"/>
          <w:szCs w:val="28"/>
          <w:lang w:eastAsia="pt-BR"/>
        </w:rPr>
      </w:pPr>
    </w:p>
    <w:p w14:paraId="5AB6E437" w14:textId="77777777" w:rsidR="00C8232A" w:rsidRDefault="003B5420">
      <w:pPr>
        <w:spacing w:before="120" w:after="120" w:line="360" w:lineRule="auto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Art. 4</w:t>
      </w:r>
      <w:r>
        <w:rPr>
          <w:rFonts w:ascii="Times New Roman" w:eastAsia="Times New Roman" w:hAnsi="Times New Roman"/>
          <w:sz w:val="28"/>
          <w:szCs w:val="28"/>
          <w:lang w:eastAsia="pt-BR"/>
        </w:rPr>
        <w:t xml:space="preserve">° - A gestão integrada será feita em </w:t>
      </w:r>
      <w:ins w:id="130" w:author="mma" w:date="2016-03-09T15:24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>áreas de conexão rio-</w:t>
        </w:r>
      </w:ins>
      <w:ins w:id="131" w:author="mma" w:date="2016-03-09T15:25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aquífero </w:t>
        </w:r>
      </w:ins>
      <w:del w:id="132" w:author="mma" w:date="2016-03-09T15:24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delText>Unidades de Gestão Integrada de Rio Aquífero (UGRA</w:delText>
        </w:r>
      </w:del>
      <w:del w:id="133" w:author="mma" w:date="2016-03-09T15:26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delText>), e</w:delText>
        </w:r>
      </w:del>
      <w:ins w:id="134" w:author="mma" w:date="2016-03-09T15:26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 que</w:t>
        </w:r>
      </w:ins>
      <w:r>
        <w:rPr>
          <w:rFonts w:ascii="Times New Roman" w:eastAsia="Times New Roman" w:hAnsi="Times New Roman"/>
          <w:sz w:val="28"/>
          <w:szCs w:val="28"/>
          <w:lang w:eastAsia="pt-BR"/>
        </w:rPr>
        <w:t xml:space="preserve"> deverão estar restritas </w:t>
      </w:r>
      <w:del w:id="135" w:author="mma" w:date="2016-03-09T15:24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delText xml:space="preserve">aos seguintes </w:delText>
        </w:r>
      </w:del>
      <w:del w:id="136" w:author="mma" w:date="2016-03-09T10:21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delText>domínios</w:delText>
        </w:r>
      </w:del>
      <w:del w:id="137" w:author="mma" w:date="2016-03-09T15:24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delText>:</w:delText>
        </w:r>
      </w:del>
    </w:p>
    <w:p w14:paraId="355E0213" w14:textId="77777777" w:rsidR="00C8232A" w:rsidRDefault="003B5420">
      <w:pPr>
        <w:spacing w:before="120" w:after="120" w:line="360" w:lineRule="auto"/>
        <w:jc w:val="both"/>
        <w:pPrChange w:id="138" w:author="mma" w:date="2016-03-09T15:24:00Z">
          <w:pPr>
            <w:spacing w:before="120" w:after="120" w:line="360" w:lineRule="auto"/>
            <w:ind w:left="2844" w:hanging="360"/>
            <w:jc w:val="both"/>
          </w:pPr>
        </w:pPrChange>
      </w:pPr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a uma </w:t>
      </w:r>
      <w:del w:id="139" w:author="mma" w:date="2016-03-09T15:27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 xml:space="preserve">mesma </w:delText>
        </w:r>
      </w:del>
      <w:ins w:id="140" w:author="mma" w:date="2016-03-09T15:27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única</w:t>
        </w:r>
      </w:ins>
      <w:ins w:id="141" w:author="Antônio C Marcelo" w:date="2016-04-14T22:47:00Z">
        <w:r w:rsidR="00A167E3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</w:t>
        </w:r>
      </w:ins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bacia ou sub-bacia hidrográfica</w:t>
      </w:r>
      <w:ins w:id="142" w:author="mma" w:date="2016-03-09T15:24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e a</w:t>
        </w:r>
      </w:ins>
      <w:del w:id="143" w:author="mma" w:date="2016-03-09T15:24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 xml:space="preserve">; </w:delText>
        </w:r>
      </w:del>
    </w:p>
    <w:p w14:paraId="7282628C" w14:textId="77777777" w:rsidR="00C8232A" w:rsidRDefault="003B5420">
      <w:pPr>
        <w:spacing w:before="120" w:after="120" w:line="360" w:lineRule="auto"/>
        <w:jc w:val="both"/>
        <w:pPrChange w:id="144" w:author="mma" w:date="2016-03-09T15:24:00Z">
          <w:pPr>
            <w:spacing w:before="120" w:after="120" w:line="360" w:lineRule="auto"/>
            <w:ind w:left="2844" w:hanging="360"/>
            <w:jc w:val="both"/>
          </w:pPr>
        </w:pPrChange>
      </w:pPr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um</w:t>
      </w:r>
      <w:ins w:id="145" w:author="Antônio C Marcelo" w:date="2016-04-14T22:47:00Z">
        <w:r w:rsidR="00A167E3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</w:t>
        </w:r>
      </w:ins>
      <w:del w:id="146" w:author="mma" w:date="2016-03-09T10:18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a</w:delText>
        </w:r>
      </w:del>
      <w:del w:id="147" w:author="mma" w:date="2016-03-09T15:27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mesm</w:delText>
        </w:r>
      </w:del>
      <w:del w:id="148" w:author="mma" w:date="2016-03-09T10:18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 xml:space="preserve">aunidade </w:delText>
        </w:r>
      </w:del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aquífer</w:t>
      </w:r>
      <w:ins w:id="149" w:author="mma" w:date="2016-03-09T10:18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o</w:t>
        </w:r>
      </w:ins>
      <w:del w:id="150" w:author="mma" w:date="2016-03-09T10:18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a</w:delText>
        </w:r>
      </w:del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ou sistema aquífero;</w:t>
      </w:r>
    </w:p>
    <w:p w14:paraId="0F0B9849" w14:textId="77777777" w:rsidR="00C8232A" w:rsidRDefault="00C8232A">
      <w:pPr>
        <w:spacing w:before="120" w:after="120" w:line="360" w:lineRule="auto"/>
        <w:ind w:left="2844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</w:p>
    <w:p w14:paraId="4ADDF313" w14:textId="77777777" w:rsidR="00C8232A" w:rsidRDefault="003B5420">
      <w:pPr>
        <w:spacing w:before="120" w:after="120" w:line="360" w:lineRule="auto"/>
        <w:jc w:val="both"/>
      </w:pPr>
      <w:del w:id="151" w:author="Autor desconhecido" w:date="2016-04-14T15:43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delText>Art. 5º  As autoridades de uso e ocupação do solo em articulação com os  órgãos gestores de recursos hídricos, os comitês de bacia e autoridades ambientais, deverão estabelecer em conjunto as normas específicas para cada UGRA dentro das bacias hidrográficas.</w:delText>
        </w:r>
      </w:del>
      <w:ins w:id="152" w:author="Autor desconhecido" w:date="2016-04-14T15:44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 </w:t>
        </w:r>
      </w:ins>
    </w:p>
    <w:p w14:paraId="3FC2EF7A" w14:textId="77777777" w:rsidR="00C8232A" w:rsidDel="00C14F8D" w:rsidRDefault="00C14F8D">
      <w:pPr>
        <w:spacing w:before="120" w:after="120" w:line="360" w:lineRule="auto"/>
        <w:jc w:val="both"/>
        <w:rPr>
          <w:del w:id="153" w:author="Leila de Carvalho Gomes" w:date="2016-04-25T16:39:00Z"/>
          <w:rFonts w:ascii="Times New Roman" w:eastAsia="Times New Roman" w:hAnsi="Times New Roman"/>
          <w:sz w:val="28"/>
          <w:szCs w:val="28"/>
          <w:lang w:eastAsia="pt-BR"/>
        </w:rPr>
      </w:pPr>
      <w:ins w:id="154" w:author="Leila de Carvalho Gomes" w:date="2016-04-25T16:37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>Art. 5°-</w:t>
        </w:r>
      </w:ins>
      <w:ins w:id="155" w:author="Luciana Martin Rodrigues Ferreira" w:date="2016-04-26T11:25:00Z">
        <w:r w:rsidR="0016217B"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 </w:t>
        </w:r>
      </w:ins>
      <w:ins w:id="156" w:author="Leila de Carvalho Gomes" w:date="2016-04-25T16:38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Os </w:t>
        </w:r>
      </w:ins>
      <w:ins w:id="157" w:author="Leila de Carvalho Gomes" w:date="2016-04-25T16:39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>Comit</w:t>
        </w:r>
      </w:ins>
      <w:r w:rsidR="0016217B">
        <w:rPr>
          <w:rFonts w:ascii="Times New Roman" w:eastAsia="Times New Roman" w:hAnsi="Times New Roman"/>
          <w:sz w:val="28"/>
          <w:szCs w:val="28"/>
          <w:lang w:eastAsia="pt-BR"/>
        </w:rPr>
        <w:t>ê</w:t>
      </w:r>
      <w:ins w:id="158" w:author="Leila de Carvalho Gomes" w:date="2016-04-25T16:39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>s de B</w:t>
        </w:r>
      </w:ins>
      <w:ins w:id="159" w:author="Leila de Carvalho Gomes" w:date="2016-04-25T16:40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acias </w:t>
        </w:r>
        <w:del w:id="160" w:author="Luciana Martin Rodrigues Ferreira" w:date="2016-04-26T11:26:00Z">
          <w:r w:rsidDel="0016217B">
            <w:rPr>
              <w:rFonts w:ascii="Times New Roman" w:eastAsia="Times New Roman" w:hAnsi="Times New Roman"/>
              <w:sz w:val="28"/>
              <w:szCs w:val="28"/>
              <w:lang w:eastAsia="pt-BR"/>
            </w:rPr>
            <w:delText xml:space="preserve"> </w:delText>
          </w:r>
        </w:del>
        <w:r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deverão </w:t>
        </w:r>
      </w:ins>
      <w:ins w:id="161" w:author="Leila de Carvalho Gomes" w:date="2016-04-25T16:44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estimular, </w:t>
        </w:r>
      </w:ins>
      <w:ins w:id="162" w:author="Leila de Carvalho Gomes" w:date="2016-04-25T16:40:00Z">
        <w:del w:id="163" w:author="Luciana Martin Rodrigues Ferreira" w:date="2016-04-26T11:26:00Z">
          <w:r w:rsidDel="0016217B">
            <w:rPr>
              <w:rFonts w:ascii="Times New Roman" w:eastAsia="Times New Roman" w:hAnsi="Times New Roman"/>
              <w:sz w:val="28"/>
              <w:szCs w:val="28"/>
              <w:lang w:eastAsia="pt-BR"/>
            </w:rPr>
            <w:delText xml:space="preserve"> </w:delText>
          </w:r>
        </w:del>
        <w:r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em conjunto com os </w:t>
        </w:r>
      </w:ins>
      <w:r w:rsidR="0016217B">
        <w:rPr>
          <w:rFonts w:ascii="Times New Roman" w:eastAsia="Times New Roman" w:hAnsi="Times New Roman"/>
          <w:sz w:val="28"/>
          <w:szCs w:val="28"/>
          <w:lang w:eastAsia="pt-BR"/>
        </w:rPr>
        <w:t>ó</w:t>
      </w:r>
      <w:ins w:id="164" w:author="Leila de Carvalho Gomes" w:date="2016-04-25T16:40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>r</w:t>
        </w:r>
      </w:ins>
      <w:ins w:id="165" w:author="Leila de Carvalho Gomes" w:date="2016-04-25T16:41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>g</w:t>
        </w:r>
      </w:ins>
      <w:ins w:id="166" w:author="Leila de Carvalho Gomes" w:date="2016-04-25T16:40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ãos </w:t>
        </w:r>
      </w:ins>
      <w:ins w:id="167" w:author="Leila de Carvalho Gomes" w:date="2016-04-25T16:41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>gestores</w:t>
        </w:r>
      </w:ins>
      <w:ins w:id="168" w:author="Leila de Carvalho Gomes" w:date="2016-04-25T16:40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 </w:t>
        </w:r>
      </w:ins>
      <w:ins w:id="169" w:author="Leila de Carvalho Gomes" w:date="2016-04-25T16:41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>de Recursos H</w:t>
        </w:r>
      </w:ins>
      <w:r w:rsidR="0016217B">
        <w:rPr>
          <w:rFonts w:ascii="Times New Roman" w:eastAsia="Times New Roman" w:hAnsi="Times New Roman"/>
          <w:sz w:val="28"/>
          <w:szCs w:val="28"/>
          <w:lang w:eastAsia="pt-BR"/>
        </w:rPr>
        <w:t>í</w:t>
      </w:r>
      <w:ins w:id="170" w:author="Leila de Carvalho Gomes" w:date="2016-04-25T16:41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>dricos</w:t>
        </w:r>
        <w:del w:id="171" w:author="Luciana Martin Rodrigues Ferreira" w:date="2016-04-26T11:26:00Z">
          <w:r w:rsidDel="0016217B">
            <w:rPr>
              <w:rFonts w:ascii="Times New Roman" w:eastAsia="Times New Roman" w:hAnsi="Times New Roman"/>
              <w:sz w:val="28"/>
              <w:szCs w:val="28"/>
              <w:lang w:eastAsia="pt-BR"/>
            </w:rPr>
            <w:delText xml:space="preserve"> </w:delText>
          </w:r>
        </w:del>
      </w:ins>
      <w:ins w:id="172" w:author="Leila de Carvalho Gomes" w:date="2016-04-25T16:42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>,</w:t>
        </w:r>
      </w:ins>
      <w:ins w:id="173" w:author="Leila de Carvalho Gomes" w:date="2016-04-25T16:41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 Meio Ambiente</w:t>
        </w:r>
      </w:ins>
      <w:ins w:id="174" w:author="Leila de Carvalho Gomes" w:date="2016-04-25T16:42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 e Munic</w:t>
        </w:r>
      </w:ins>
      <w:r w:rsidR="0016217B">
        <w:rPr>
          <w:rFonts w:ascii="Times New Roman" w:eastAsia="Times New Roman" w:hAnsi="Times New Roman"/>
          <w:sz w:val="28"/>
          <w:szCs w:val="28"/>
          <w:lang w:eastAsia="pt-BR"/>
        </w:rPr>
        <w:t>í</w:t>
      </w:r>
      <w:ins w:id="175" w:author="Leila de Carvalho Gomes" w:date="2016-04-25T16:42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pios, </w:t>
        </w:r>
      </w:ins>
      <w:ins w:id="176" w:author="Leila de Carvalho Gomes" w:date="2016-04-25T16:44:00Z">
        <w:del w:id="177" w:author="Luciana Martin Rodrigues Ferreira" w:date="2016-04-26T11:26:00Z">
          <w:r w:rsidDel="0016217B">
            <w:rPr>
              <w:rFonts w:ascii="Times New Roman" w:eastAsia="Times New Roman" w:hAnsi="Times New Roman"/>
              <w:sz w:val="28"/>
              <w:szCs w:val="28"/>
              <w:lang w:eastAsia="pt-BR"/>
            </w:rPr>
            <w:delText xml:space="preserve"> </w:delText>
          </w:r>
        </w:del>
        <w:r>
          <w:rPr>
            <w:rFonts w:ascii="Times New Roman" w:eastAsia="Times New Roman" w:hAnsi="Times New Roman"/>
            <w:sz w:val="28"/>
            <w:szCs w:val="28"/>
            <w:lang w:eastAsia="pt-BR"/>
          </w:rPr>
          <w:t>a elaboração de n</w:t>
        </w:r>
      </w:ins>
      <w:ins w:id="178" w:author="Leila de Carvalho Gomes" w:date="2016-04-25T16:42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>ormas</w:t>
        </w:r>
      </w:ins>
      <w:r>
        <w:rPr>
          <w:rFonts w:ascii="Times New Roman" w:eastAsia="Times New Roman" w:hAnsi="Times New Roman"/>
          <w:sz w:val="28"/>
          <w:szCs w:val="28"/>
          <w:lang w:eastAsia="pt-BR"/>
        </w:rPr>
        <w:t xml:space="preserve"> </w:t>
      </w:r>
      <w:ins w:id="179" w:author="Leila de Carvalho Gomes" w:date="2016-04-25T16:42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para proteção de </w:t>
        </w:r>
      </w:ins>
      <w:ins w:id="180" w:author="Leila de Carvalho Gomes" w:date="2016-04-25T16:45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>área</w:t>
        </w:r>
      </w:ins>
      <w:ins w:id="181" w:author="Leila de Carvalho Gomes" w:date="2016-04-25T16:46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>s</w:t>
        </w:r>
      </w:ins>
      <w:ins w:id="182" w:author="Leila de Carvalho Gomes" w:date="2016-04-25T16:45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 de recarga </w:t>
        </w:r>
      </w:ins>
      <w:ins w:id="183" w:author="Leila de Carvalho Gomes" w:date="2016-04-25T16:47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e afloramentos </w:t>
        </w:r>
      </w:ins>
      <w:ins w:id="184" w:author="Leila de Carvalho Gomes" w:date="2016-04-25T16:45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de </w:t>
        </w:r>
      </w:ins>
      <w:ins w:id="185" w:author="Leila de Carvalho Gomes" w:date="2016-04-25T16:43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>aquíferos,</w:t>
        </w:r>
      </w:ins>
      <w:ins w:id="186" w:author="Luciana Martin Rodrigues Ferreira" w:date="2016-04-26T11:26:00Z">
        <w:r w:rsidR="0016217B"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 </w:t>
        </w:r>
      </w:ins>
      <w:ins w:id="187" w:author="Leila de Carvalho Gomes" w:date="2016-04-25T16:43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no que diz respeito </w:t>
        </w:r>
      </w:ins>
      <w:r w:rsidR="0016217B">
        <w:rPr>
          <w:rFonts w:ascii="Times New Roman" w:eastAsia="Times New Roman" w:hAnsi="Times New Roman"/>
          <w:sz w:val="28"/>
          <w:szCs w:val="28"/>
          <w:lang w:eastAsia="pt-BR"/>
        </w:rPr>
        <w:t>à</w:t>
      </w:r>
      <w:ins w:id="188" w:author="Leila de Carvalho Gomes" w:date="2016-04-25T16:44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 legislação de </w:t>
        </w:r>
      </w:ins>
      <w:ins w:id="189" w:author="Leila de Carvalho Gomes" w:date="2016-04-25T16:43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>uso e ocupação do solo.</w:t>
        </w:r>
      </w:ins>
      <w:ins w:id="190" w:author="Luciana Martin Rodrigues Ferreira" w:date="2016-04-26T11:26:00Z">
        <w:r w:rsidR="0016217B"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 </w:t>
        </w:r>
      </w:ins>
    </w:p>
    <w:p w14:paraId="3469F16A" w14:textId="77777777" w:rsidR="00C8232A" w:rsidRDefault="003B5420">
      <w:pPr>
        <w:spacing w:before="120" w:after="120" w:line="360" w:lineRule="auto"/>
        <w:jc w:val="both"/>
      </w:pPr>
      <w:del w:id="191" w:author="Autor desconhecido" w:date="2016-04-14T15:45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delText xml:space="preserve">Parágrafo 1º – No caso de aluviões de rios federais, a Agência Nacional de Águas (ANA), participará da gestão. </w:delText>
        </w:r>
      </w:del>
      <w:r>
        <w:rPr>
          <w:rFonts w:ascii="Times New Roman" w:eastAsia="Times New Roman" w:hAnsi="Times New Roman"/>
          <w:sz w:val="28"/>
          <w:szCs w:val="28"/>
          <w:lang w:eastAsia="pt-BR"/>
        </w:rPr>
        <w:t xml:space="preserve"> </w:t>
      </w:r>
    </w:p>
    <w:p w14:paraId="5F5F3E08" w14:textId="77777777" w:rsidR="00C8232A" w:rsidRDefault="00C8232A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</w:p>
    <w:p w14:paraId="63DBA088" w14:textId="77777777" w:rsidR="00C8232A" w:rsidRDefault="003B5420">
      <w:pPr>
        <w:spacing w:before="120" w:after="120" w:line="36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pt-BR"/>
        </w:rPr>
        <w:lastRenderedPageBreak/>
        <w:t xml:space="preserve">Art. 6º </w:t>
      </w:r>
      <w:ins w:id="192" w:author="Autor desconhecido" w:date="2016-04-14T15:49:00Z">
        <w:r>
          <w:rPr>
            <w:rFonts w:ascii="Times New Roman" w:eastAsia="Times New Roman" w:hAnsi="Times New Roman"/>
            <w:sz w:val="28"/>
            <w:szCs w:val="28"/>
            <w:lang w:eastAsia="pt-BR"/>
          </w:rPr>
          <w:t>Os planos de bacia deverão</w:t>
        </w:r>
      </w:ins>
      <w:ins w:id="193" w:author="Emilio Carlos Prandi" w:date="2016-04-28T16:01:00Z">
        <w:r w:rsidR="006D3C44"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 </w:t>
        </w:r>
      </w:ins>
      <w:ins w:id="194" w:author="Antônio C Marcelo" w:date="2016-04-14T22:48:00Z">
        <w:del w:id="195" w:author="Emilio Carlos Prandi" w:date="2016-04-28T16:01:00Z">
          <w:r w:rsidR="00692C21" w:rsidRPr="006D3C44" w:rsidDel="006D3C44">
            <w:rPr>
              <w:rFonts w:ascii="Times New Roman" w:eastAsia="Times New Roman" w:hAnsi="Times New Roman"/>
              <w:color w:val="FF0000"/>
              <w:sz w:val="28"/>
              <w:szCs w:val="28"/>
              <w:lang w:eastAsia="pt-BR"/>
              <w:rPrChange w:id="196" w:author="Emilio Carlos Prandi" w:date="2016-04-28T16:01:00Z">
                <w:rPr>
                  <w:rFonts w:ascii="Times New Roman" w:eastAsia="Times New Roman" w:hAnsi="Times New Roman"/>
                  <w:sz w:val="28"/>
                  <w:szCs w:val="28"/>
                  <w:lang w:eastAsia="pt-BR"/>
                </w:rPr>
              </w:rPrChange>
            </w:rPr>
            <w:delText>.</w:delText>
          </w:r>
        </w:del>
      </w:ins>
      <w:ins w:id="197" w:author="Emilio Carlos Prandi" w:date="2016-04-28T16:01:00Z">
        <w:r w:rsidR="006D3C44" w:rsidRPr="006D3C44">
          <w:rPr>
            <w:rFonts w:ascii="Times New Roman" w:eastAsia="Times New Roman" w:hAnsi="Times New Roman"/>
            <w:color w:val="FF0000"/>
            <w:sz w:val="28"/>
            <w:szCs w:val="28"/>
            <w:lang w:eastAsia="pt-BR"/>
            <w:rPrChange w:id="198" w:author="Emilio Carlos Prandi" w:date="2016-04-28T16:01:00Z">
              <w:rPr>
                <w:rFonts w:ascii="Times New Roman" w:eastAsia="Times New Roman" w:hAnsi="Times New Roman"/>
                <w:sz w:val="28"/>
                <w:szCs w:val="28"/>
                <w:lang w:eastAsia="pt-BR"/>
              </w:rPr>
            </w:rPrChange>
          </w:rPr>
          <w:t>considerar</w:t>
        </w:r>
      </w:ins>
      <w:ins w:id="199" w:author="Antônio C Marcelo" w:date="2016-04-14T22:48:00Z">
        <w:del w:id="200" w:author="Luciana Martin Rodrigues Ferreira" w:date="2016-04-28T16:23:00Z">
          <w:r w:rsidR="00692C21" w:rsidRPr="006D3C44" w:rsidDel="00E03197">
            <w:rPr>
              <w:rFonts w:ascii="Times New Roman" w:eastAsia="Times New Roman" w:hAnsi="Times New Roman"/>
              <w:color w:val="FF0000"/>
              <w:sz w:val="28"/>
              <w:szCs w:val="28"/>
              <w:lang w:eastAsia="pt-BR"/>
              <w:rPrChange w:id="201" w:author="Emilio Carlos Prandi" w:date="2016-04-28T16:01:00Z">
                <w:rPr>
                  <w:rFonts w:ascii="Times New Roman" w:eastAsia="Times New Roman" w:hAnsi="Times New Roman"/>
                  <w:sz w:val="28"/>
                  <w:szCs w:val="28"/>
                  <w:lang w:eastAsia="pt-BR"/>
                </w:rPr>
              </w:rPrChange>
            </w:rPr>
            <w:delText>.</w:delText>
          </w:r>
        </w:del>
      </w:ins>
      <w:ins w:id="202" w:author="Luciana Martin Rodrigues Ferreira" w:date="2016-04-28T16:25:00Z">
        <w:r w:rsidR="00E03197">
          <w:rPr>
            <w:rFonts w:ascii="Times New Roman" w:eastAsia="Times New Roman" w:hAnsi="Times New Roman"/>
            <w:color w:val="FF0000"/>
            <w:sz w:val="28"/>
            <w:szCs w:val="28"/>
            <w:lang w:eastAsia="pt-BR"/>
          </w:rPr>
          <w:t xml:space="preserve"> </w:t>
        </w:r>
      </w:ins>
      <w:ins w:id="203" w:author="Emilio Carlos Prandi" w:date="2016-04-28T16:01:00Z">
        <w:r w:rsidR="006D3C44">
          <w:rPr>
            <w:rFonts w:ascii="Times New Roman" w:eastAsia="Times New Roman" w:hAnsi="Times New Roman"/>
            <w:color w:val="FF0000"/>
            <w:sz w:val="28"/>
            <w:szCs w:val="28"/>
            <w:lang w:eastAsia="pt-BR"/>
          </w:rPr>
          <w:t xml:space="preserve">a interação </w:t>
        </w:r>
      </w:ins>
      <w:ins w:id="204" w:author="Emilio Carlos Prandi" w:date="2016-04-28T16:02:00Z">
        <w:r w:rsidR="006D3C44">
          <w:rPr>
            <w:rFonts w:ascii="Times New Roman" w:eastAsia="Times New Roman" w:hAnsi="Times New Roman"/>
            <w:color w:val="FF0000"/>
            <w:sz w:val="28"/>
            <w:szCs w:val="28"/>
            <w:lang w:eastAsia="pt-BR"/>
          </w:rPr>
          <w:t>águas subterrâneas / águas superficiais na definição das vazões disponíveis e</w:t>
        </w:r>
      </w:ins>
      <w:ins w:id="205" w:author="Priscila Freire Rocha" w:date="2016-05-03T17:16:00Z">
        <w:r w:rsidR="003A0EC0">
          <w:rPr>
            <w:rFonts w:ascii="Times New Roman" w:eastAsia="Times New Roman" w:hAnsi="Times New Roman"/>
            <w:color w:val="FF0000"/>
            <w:sz w:val="28"/>
            <w:szCs w:val="28"/>
            <w:lang w:eastAsia="pt-BR"/>
          </w:rPr>
          <w:t xml:space="preserve"> desenvolver os estudos hidrogeológicos para avaliar se </w:t>
        </w:r>
      </w:ins>
      <w:ins w:id="206" w:author="Emilio Carlos Prandi" w:date="2016-04-28T16:02:00Z">
        <w:del w:id="207" w:author="Priscila Freire Rocha" w:date="2016-05-03T17:16:00Z">
          <w:r w:rsidR="006D3C44" w:rsidDel="003A0EC0">
            <w:rPr>
              <w:rFonts w:ascii="Times New Roman" w:eastAsia="Times New Roman" w:hAnsi="Times New Roman"/>
              <w:color w:val="FF0000"/>
              <w:sz w:val="28"/>
              <w:szCs w:val="28"/>
              <w:lang w:eastAsia="pt-BR"/>
            </w:rPr>
            <w:delText xml:space="preserve"> estabelecer que toda</w:delText>
          </w:r>
        </w:del>
        <w:r w:rsidR="006D3C44">
          <w:rPr>
            <w:rFonts w:ascii="Times New Roman" w:eastAsia="Times New Roman" w:hAnsi="Times New Roman"/>
            <w:color w:val="FF0000"/>
            <w:sz w:val="28"/>
            <w:szCs w:val="28"/>
            <w:lang w:eastAsia="pt-BR"/>
          </w:rPr>
          <w:t xml:space="preserve"> a retirada de </w:t>
        </w:r>
      </w:ins>
      <w:ins w:id="208" w:author="Emilio Carlos Prandi" w:date="2016-04-28T16:03:00Z">
        <w:r w:rsidR="006D3C44">
          <w:rPr>
            <w:rFonts w:ascii="Times New Roman" w:eastAsia="Times New Roman" w:hAnsi="Times New Roman"/>
            <w:color w:val="FF0000"/>
            <w:sz w:val="28"/>
            <w:szCs w:val="28"/>
            <w:lang w:eastAsia="pt-BR"/>
          </w:rPr>
          <w:t>águas subterrâneas, em caso de aquíferos livres e rios perenes, interferirá de alguma maneira nas vazões de escoamento de base das bacias hidrográficas</w:t>
        </w:r>
      </w:ins>
      <w:ins w:id="209" w:author="Antônio C Marcelo" w:date="2016-04-14T22:48:00Z">
        <w:r w:rsidR="00692C21" w:rsidRPr="006D3C44">
          <w:rPr>
            <w:rFonts w:ascii="Times New Roman" w:eastAsia="Times New Roman" w:hAnsi="Times New Roman"/>
            <w:color w:val="FF0000"/>
            <w:sz w:val="28"/>
            <w:szCs w:val="28"/>
            <w:lang w:eastAsia="pt-BR"/>
            <w:rPrChange w:id="210" w:author="Emilio Carlos Prandi" w:date="2016-04-28T16:01:00Z">
              <w:rPr>
                <w:rFonts w:ascii="Times New Roman" w:eastAsia="Times New Roman" w:hAnsi="Times New Roman"/>
                <w:sz w:val="28"/>
                <w:szCs w:val="28"/>
                <w:lang w:eastAsia="pt-BR"/>
              </w:rPr>
            </w:rPrChange>
          </w:rPr>
          <w:t>.</w:t>
        </w:r>
      </w:ins>
      <w:ins w:id="211" w:author="Autor desconhecido" w:date="2016-04-14T15:49:00Z">
        <w:del w:id="212" w:author="Luciana Martin Rodrigues Ferreira" w:date="2016-04-28T17:01:00Z">
          <w:r w:rsidDel="003A2CD8">
            <w:rPr>
              <w:rFonts w:ascii="Times New Roman" w:eastAsia="Times New Roman" w:hAnsi="Times New Roman"/>
              <w:sz w:val="28"/>
              <w:szCs w:val="28"/>
              <w:lang w:eastAsia="pt-BR"/>
            </w:rPr>
            <w:delText xml:space="preserve"> </w:delText>
          </w:r>
        </w:del>
      </w:ins>
      <w:del w:id="213" w:author="Luciana Martin Rodrigues Ferreira" w:date="2016-04-28T17:00:00Z">
        <w:r w:rsidDel="003A2CD8">
          <w:rPr>
            <w:rFonts w:ascii="Times New Roman" w:eastAsia="Times New Roman" w:hAnsi="Times New Roman"/>
            <w:sz w:val="28"/>
            <w:szCs w:val="28"/>
            <w:lang w:eastAsia="pt-BR"/>
          </w:rPr>
          <w:delText>As normas advindas de decisões de gestão integrada das águas superficiais e subterrâneas, em cada UGRA, deverão ser apresentadas em documento apropriado a ser incorporados nos Planos de Bacia.</w:delText>
        </w:r>
      </w:del>
    </w:p>
    <w:p w14:paraId="7BAA6342" w14:textId="77777777" w:rsidR="00C8232A" w:rsidRDefault="00C8232A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</w:p>
    <w:p w14:paraId="52AEE3B8" w14:textId="77777777" w:rsidR="00C8232A" w:rsidDel="006A332E" w:rsidRDefault="003B5420">
      <w:pPr>
        <w:spacing w:before="120" w:after="120" w:line="360" w:lineRule="auto"/>
        <w:jc w:val="both"/>
        <w:rPr>
          <w:ins w:id="214" w:author="Leila de Carvalho Gomes" w:date="2016-04-25T16:50:00Z"/>
          <w:del w:id="215" w:author="Luciana Martin Rodrigues Ferreira" w:date="2016-04-26T11:33:00Z"/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del w:id="216" w:author="Luciana Martin Rodrigues Ferreira" w:date="2016-04-26T11:33:00Z">
        <w:r w:rsidDel="006A332E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Art. 7°  Todos os aquíferos livres no território nacional, passarão</w:delText>
        </w:r>
      </w:del>
      <w:ins w:id="217" w:author="Autor desconhecido" w:date="2016-04-14T15:50:00Z">
        <w:del w:id="218" w:author="Luciana Martin Rodrigues Ferreira" w:date="2016-04-26T11:33:00Z">
          <w:r w:rsidDel="006A332E">
            <w:rPr>
              <w:rFonts w:ascii="Times New Roman" w:eastAsia="Times New Roman" w:hAnsi="Times New Roman"/>
              <w:color w:val="000000"/>
              <w:sz w:val="28"/>
              <w:szCs w:val="28"/>
              <w:lang w:eastAsia="pt-BR"/>
            </w:rPr>
            <w:delText>em su</w:delText>
          </w:r>
        </w:del>
      </w:ins>
      <w:ins w:id="219" w:author="Autor desconhecido" w:date="2016-04-14T15:51:00Z">
        <w:del w:id="220" w:author="Luciana Martin Rodrigues Ferreira" w:date="2016-04-26T11:33:00Z">
          <w:r w:rsidDel="006A332E">
            <w:rPr>
              <w:rFonts w:ascii="Times New Roman" w:eastAsia="Times New Roman" w:hAnsi="Times New Roman"/>
              <w:color w:val="000000"/>
              <w:sz w:val="28"/>
              <w:szCs w:val="28"/>
              <w:lang w:eastAsia="pt-BR"/>
            </w:rPr>
            <w:delText xml:space="preserve">as análises técnicas para efeitos de planejamento e aplicação de instrumentos de gestão </w:delText>
          </w:r>
        </w:del>
      </w:ins>
      <w:ins w:id="221" w:author="Autor desconhecido" w:date="2016-04-14T15:52:00Z">
        <w:del w:id="222" w:author="Luciana Martin Rodrigues Ferreira" w:date="2016-04-26T11:33:00Z">
          <w:r w:rsidDel="006A332E">
            <w:rPr>
              <w:rFonts w:ascii="Times New Roman" w:eastAsia="Times New Roman" w:hAnsi="Times New Roman"/>
              <w:color w:val="000000"/>
              <w:sz w:val="28"/>
              <w:szCs w:val="28"/>
              <w:lang w:eastAsia="pt-BR"/>
            </w:rPr>
            <w:delText xml:space="preserve">passarão </w:delText>
          </w:r>
        </w:del>
      </w:ins>
      <w:del w:id="223" w:author="Luciana Martin Rodrigues Ferreira" w:date="2016-04-26T11:33:00Z">
        <w:r w:rsidDel="006A332E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a ser considerados diretamente interconectados com as águas superficiais e terão que seguir as normas gerais previstas nesta resolução, para a regularização de usos.</w:delText>
        </w:r>
      </w:del>
    </w:p>
    <w:p w14:paraId="1A62F6B8" w14:textId="77777777" w:rsidR="00A500AB" w:rsidRDefault="00A500AB">
      <w:pPr>
        <w:spacing w:before="120" w:after="120" w:line="360" w:lineRule="auto"/>
        <w:jc w:val="both"/>
      </w:pPr>
      <w:ins w:id="224" w:author="Leila de Carvalho Gomes" w:date="2016-04-25T16:50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Art. 7°- Os órgãos</w:t>
        </w:r>
        <w:del w:id="225" w:author="Luciana Martin Rodrigues Ferreira" w:date="2016-04-26T11:27:00Z">
          <w:r w:rsidDel="0016217B">
            <w:rPr>
              <w:rFonts w:ascii="Times New Roman" w:eastAsia="Times New Roman" w:hAnsi="Times New Roman"/>
              <w:color w:val="000000"/>
              <w:sz w:val="28"/>
              <w:szCs w:val="28"/>
              <w:lang w:eastAsia="pt-BR"/>
            </w:rPr>
            <w:delText xml:space="preserve"> </w:delText>
          </w:r>
        </w:del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</w:t>
        </w:r>
      </w:ins>
      <w:ins w:id="226" w:author="Leila de Carvalho Gomes" w:date="2016-04-25T16:51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outorgantes</w:t>
        </w:r>
      </w:ins>
      <w:ins w:id="227" w:author="Leila de Carvalho Gomes" w:date="2016-04-25T16:55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e os Comit</w:t>
        </w:r>
      </w:ins>
      <w:r w:rsidR="0016217B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ê</w:t>
      </w:r>
      <w:ins w:id="228" w:author="Leila de Carvalho Gomes" w:date="2016-04-25T16:55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s de </w:t>
        </w:r>
      </w:ins>
      <w:ins w:id="229" w:author="Leila de Carvalho Gomes" w:date="2016-04-25T16:56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B</w:t>
        </w:r>
      </w:ins>
      <w:ins w:id="230" w:author="Leila de Carvalho Gomes" w:date="2016-04-25T16:55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acias</w:t>
        </w:r>
        <w:del w:id="231" w:author="Luciana Martin Rodrigues Ferreira" w:date="2016-04-26T11:27:00Z">
          <w:r w:rsidDel="0016217B">
            <w:rPr>
              <w:rFonts w:ascii="Times New Roman" w:eastAsia="Times New Roman" w:hAnsi="Times New Roman"/>
              <w:color w:val="000000"/>
              <w:sz w:val="28"/>
              <w:szCs w:val="28"/>
              <w:lang w:eastAsia="pt-BR"/>
            </w:rPr>
            <w:delText>,</w:delText>
          </w:r>
        </w:del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</w:t>
        </w:r>
      </w:ins>
      <w:ins w:id="232" w:author="Leila de Carvalho Gomes" w:date="2016-04-25T16:51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deverão considerar </w:t>
        </w:r>
        <w:del w:id="233" w:author="Luciana Martin Rodrigues Ferreira" w:date="2016-04-26T11:27:00Z">
          <w:r w:rsidDel="0016217B">
            <w:rPr>
              <w:rFonts w:ascii="Times New Roman" w:eastAsia="Times New Roman" w:hAnsi="Times New Roman"/>
              <w:color w:val="000000"/>
              <w:sz w:val="28"/>
              <w:szCs w:val="28"/>
              <w:lang w:eastAsia="pt-BR"/>
            </w:rPr>
            <w:delText xml:space="preserve"> </w:delText>
          </w:r>
        </w:del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em suas análises</w:t>
        </w:r>
      </w:ins>
      <w:ins w:id="234" w:author="Luciana Martin Rodrigues Ferreira" w:date="2016-04-26T11:27:00Z">
        <w:r w:rsidR="0016217B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,</w:t>
        </w:r>
      </w:ins>
      <w:ins w:id="235" w:author="Leila de Carvalho Gomes" w:date="2016-04-25T16:51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</w:t>
        </w:r>
      </w:ins>
      <w:ins w:id="236" w:author="Leila de Carvalho Gomes" w:date="2016-04-25T16:56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seja </w:t>
        </w:r>
      </w:ins>
      <w:ins w:id="237" w:author="Leila de Carvalho Gomes" w:date="2016-04-25T16:51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para emissão de outorgas</w:t>
        </w:r>
      </w:ins>
      <w:ins w:id="238" w:author="Leila de Carvalho Gomes" w:date="2016-04-25T16:53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</w:t>
        </w:r>
      </w:ins>
      <w:ins w:id="239" w:author="Leila de Carvalho Gomes" w:date="2016-04-25T16:56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ou n</w:t>
        </w:r>
      </w:ins>
      <w:ins w:id="240" w:author="Leila de Carvalho Gomes" w:date="2016-04-25T16:58:00Z">
        <w:r w:rsidR="000B1428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a elaboração de </w:t>
        </w:r>
      </w:ins>
      <w:ins w:id="241" w:author="Leila de Carvalho Gomes" w:date="2016-04-25T16:56:00Z">
        <w:del w:id="242" w:author="Luciana Martin Rodrigues Ferreira" w:date="2016-04-26T11:27:00Z">
          <w:r w:rsidDel="0016217B">
            <w:rPr>
              <w:rFonts w:ascii="Times New Roman" w:eastAsia="Times New Roman" w:hAnsi="Times New Roman"/>
              <w:color w:val="000000"/>
              <w:sz w:val="28"/>
              <w:szCs w:val="28"/>
              <w:lang w:eastAsia="pt-BR"/>
            </w:rPr>
            <w:delText xml:space="preserve"> </w:delText>
          </w:r>
        </w:del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Planos de Recursos H</w:t>
        </w:r>
      </w:ins>
      <w:ins w:id="243" w:author="Leila de Carvalho Gomes" w:date="2016-04-25T16:57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ídricos,</w:t>
        </w:r>
      </w:ins>
      <w:ins w:id="244" w:author="Luciana Martin Rodrigues Ferreira" w:date="2016-04-26T11:28:00Z">
        <w:r w:rsidR="0016217B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</w:t>
        </w:r>
      </w:ins>
      <w:ins w:id="245" w:author="Leila de Carvalho Gomes" w:date="2016-04-25T16:54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nos cálculos de </w:t>
        </w:r>
      </w:ins>
      <w:ins w:id="246" w:author="Leila de Carvalho Gomes" w:date="2016-04-25T16:51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disponibilidade hídrica,</w:t>
        </w:r>
      </w:ins>
      <w:ins w:id="247" w:author="Leila de Carvalho Gomes" w:date="2016-04-25T16:52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</w:t>
        </w:r>
      </w:ins>
      <w:ins w:id="248" w:author="Leila de Carvalho Gomes" w:date="2016-04-25T16:59:00Z">
        <w:r w:rsidR="000B1428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a interconexão dos aquíferos livres</w:t>
        </w:r>
        <w:del w:id="249" w:author="Luciana Martin Rodrigues Ferreira" w:date="2016-04-26T11:28:00Z">
          <w:r w:rsidR="000B1428" w:rsidDel="0016217B">
            <w:rPr>
              <w:rFonts w:ascii="Times New Roman" w:eastAsia="Times New Roman" w:hAnsi="Times New Roman"/>
              <w:color w:val="000000"/>
              <w:sz w:val="28"/>
              <w:szCs w:val="28"/>
              <w:lang w:eastAsia="pt-BR"/>
            </w:rPr>
            <w:delText>,</w:delText>
          </w:r>
        </w:del>
      </w:ins>
      <w:ins w:id="250" w:author="Luciana Martin Rodrigues Ferreira" w:date="2016-04-26T11:28:00Z">
        <w:r w:rsidR="0016217B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</w:t>
        </w:r>
      </w:ins>
      <w:ins w:id="251" w:author="Leila de Carvalho Gomes" w:date="2016-04-25T16:59:00Z">
        <w:r w:rsidR="000B1428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com as águas superficiais</w:t>
        </w:r>
      </w:ins>
      <w:r w:rsidR="000B1428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.</w:t>
      </w:r>
    </w:p>
    <w:p w14:paraId="619FA165" w14:textId="77777777" w:rsidR="00C8232A" w:rsidRDefault="003B5420">
      <w:pPr>
        <w:spacing w:before="120" w:after="120" w:line="360" w:lineRule="auto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Parágrafo 1º: Este artigo não </w:t>
      </w:r>
      <w:ins w:id="252" w:author="Autor desconhecido" w:date="2016-04-14T15:52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se aplica </w:t>
        </w:r>
      </w:ins>
      <w:del w:id="253" w:author="Autor desconhecido" w:date="2016-04-14T15:52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valerá</w:delText>
        </w:r>
      </w:del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, nos casos em que:</w:t>
      </w:r>
    </w:p>
    <w:p w14:paraId="43FF9481" w14:textId="77777777" w:rsidR="00C8232A" w:rsidRDefault="003B5420">
      <w:pPr>
        <w:numPr>
          <w:ilvl w:val="0"/>
          <w:numId w:val="1"/>
        </w:num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Existam estudos ou pesquisas que indiquem que não há conexão;</w:t>
      </w:r>
    </w:p>
    <w:p w14:paraId="3EF0F985" w14:textId="77777777" w:rsidR="00C8232A" w:rsidRDefault="003B5420">
      <w:pPr>
        <w:numPr>
          <w:ilvl w:val="0"/>
          <w:numId w:val="1"/>
        </w:numPr>
        <w:spacing w:before="120" w:after="120" w:line="360" w:lineRule="auto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Existam </w:t>
      </w:r>
      <w:ins w:id="254" w:author="Autor desconhecido" w:date="2016-04-14T15:55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situações de </w:t>
        </w:r>
      </w:ins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interesses </w:t>
      </w:r>
      <w:ins w:id="255" w:author="Autor desconhecido" w:date="2016-04-14T15:55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específicos </w:t>
        </w:r>
      </w:ins>
      <w:del w:id="256" w:author="Autor desconhecido" w:date="2016-04-14T15:55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especiais</w:delText>
        </w:r>
      </w:del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</w:t>
      </w:r>
      <w:r w:rsidRPr="008302CE">
        <w:rPr>
          <w:rFonts w:ascii="Times New Roman" w:eastAsia="Times New Roman" w:hAnsi="Times New Roman"/>
          <w:strike/>
          <w:color w:val="000000"/>
          <w:sz w:val="28"/>
          <w:szCs w:val="28"/>
          <w:lang w:eastAsia="pt-BR"/>
          <w:rPrChange w:id="257" w:author="Leila de Carvalho Gomes" w:date="2016-04-25T17:05:00Z">
            <w:rPr>
              <w:rFonts w:ascii="Times New Roman" w:eastAsia="Times New Roman" w:hAnsi="Times New Roman"/>
              <w:color w:val="000000"/>
              <w:sz w:val="28"/>
              <w:szCs w:val="28"/>
              <w:lang w:eastAsia="pt-BR"/>
            </w:rPr>
          </w:rPrChange>
        </w:rPr>
        <w:t>de</w:t>
      </w:r>
      <w:ins w:id="258" w:author="Leila de Carvalho Gomes" w:date="2016-04-25T17:05:00Z">
        <w:r w:rsidR="008302CE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</w:t>
        </w:r>
      </w:ins>
      <w:ins w:id="259" w:author="Leila de Carvalho Gomes" w:date="2016-04-25T17:04:00Z">
        <w:r w:rsidR="008302CE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dos</w:t>
        </w:r>
        <w:del w:id="260" w:author="Luciana Martin Rodrigues Ferreira" w:date="2016-04-28T17:01:00Z">
          <w:r w:rsidR="008302CE" w:rsidDel="003A2CD8">
            <w:rPr>
              <w:rFonts w:ascii="Times New Roman" w:eastAsia="Times New Roman" w:hAnsi="Times New Roman"/>
              <w:color w:val="000000"/>
              <w:sz w:val="28"/>
              <w:szCs w:val="28"/>
              <w:lang w:eastAsia="pt-BR"/>
            </w:rPr>
            <w:delText xml:space="preserve"> </w:delText>
          </w:r>
        </w:del>
      </w:ins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Estado</w:t>
      </w:r>
      <w:ins w:id="261" w:author="Leila de Carvalho Gomes" w:date="2016-04-25T17:04:00Z">
        <w:r w:rsidR="008302CE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s ou da Uni</w:t>
        </w:r>
      </w:ins>
      <w:ins w:id="262" w:author="Leila de Carvalho Gomes" w:date="2016-04-25T17:05:00Z">
        <w:r w:rsidR="008302CE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ão,</w:t>
        </w:r>
        <w:del w:id="263" w:author="Luciana Martin Rodrigues Ferreira" w:date="2016-04-26T11:34:00Z">
          <w:r w:rsidR="008302CE" w:rsidDel="006A332E">
            <w:rPr>
              <w:rFonts w:ascii="Times New Roman" w:eastAsia="Times New Roman" w:hAnsi="Times New Roman"/>
              <w:color w:val="000000"/>
              <w:sz w:val="28"/>
              <w:szCs w:val="28"/>
              <w:lang w:eastAsia="pt-BR"/>
            </w:rPr>
            <w:delText xml:space="preserve"> </w:delText>
          </w:r>
        </w:del>
      </w:ins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na respectiva área, com a devida justificativa técnica</w:t>
      </w:r>
      <w:del w:id="264" w:author="Antônio C Marcelo" w:date="2016-04-14T22:50:00Z">
        <w:r w:rsidDel="00692C21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.</w:delText>
        </w:r>
      </w:del>
    </w:p>
    <w:p w14:paraId="3DA1494B" w14:textId="77777777" w:rsidR="00C8232A" w:rsidRDefault="003B5420">
      <w:pPr>
        <w:spacing w:before="120" w:after="120" w:line="360" w:lineRule="auto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Parágrafo 2º  No caso particular dos </w:t>
      </w:r>
      <w:ins w:id="265" w:author="Autor desconhecido" w:date="2016-04-14T15:58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aquíferos aluvionares </w:t>
        </w:r>
      </w:ins>
      <w:del w:id="266" w:author="Autor desconhecido" w:date="2016-04-14T15:58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aluviões</w:delText>
        </w:r>
      </w:del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dos rios perenes ou perenizados</w:t>
      </w:r>
      <w:del w:id="267" w:author="Luciana Martin Rodrigues Ferreira" w:date="2016-04-26T11:34:00Z">
        <w:r w:rsidDel="006A332E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 xml:space="preserve"> </w:delText>
        </w:r>
      </w:del>
      <w:ins w:id="268" w:author="Leila de Carvalho Gomes" w:date="2016-04-25T17:01:00Z">
        <w:r w:rsidR="002278AB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, de domínio da União, </w:t>
        </w:r>
      </w:ins>
      <w:del w:id="269" w:author="Leila de Carvalho Gomes" w:date="2016-04-25T17:02:00Z">
        <w:r w:rsidDel="002278AB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federais</w:delText>
        </w:r>
      </w:del>
      <w:del w:id="270" w:author="Luciana Martin Rodrigues Ferreira" w:date="2016-04-26T11:34:00Z">
        <w:r w:rsidDel="006A332E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,</w:delText>
        </w:r>
      </w:del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à menos que existam estudos e pesquisas que indiquem outras possibilidades ou que normas específicas tenham sido definidas pelas partes interessadas,</w:t>
      </w:r>
      <w:ins w:id="271" w:author="Luciana Martin Rodrigues Ferreira" w:date="2016-04-26T11:35:00Z">
        <w:r w:rsidR="006A332E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</w:t>
        </w:r>
      </w:ins>
      <w:ins w:id="272" w:author="Leila de Carvalho Gomes" w:date="2016-04-25T17:02:00Z">
        <w:r w:rsidR="002278AB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ou seja,</w:t>
        </w:r>
      </w:ins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</w:t>
      </w:r>
      <w:ins w:id="273" w:author="Leila de Carvalho Gomes" w:date="2016-04-25T17:02:00Z">
        <w:r w:rsidR="002278AB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Estados</w:t>
        </w:r>
      </w:ins>
      <w:ins w:id="274" w:author="Leila de Carvalho Gomes" w:date="2016-04-25T17:08:00Z">
        <w:r w:rsidR="0044389C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, Distrito Federal </w:t>
        </w:r>
      </w:ins>
      <w:ins w:id="275" w:author="Leila de Carvalho Gomes" w:date="2016-04-25T17:02:00Z">
        <w:del w:id="276" w:author="Luciana Martin Rodrigues Ferreira" w:date="2016-04-28T17:01:00Z">
          <w:r w:rsidR="002278AB" w:rsidDel="003A2CD8">
            <w:rPr>
              <w:rFonts w:ascii="Times New Roman" w:eastAsia="Times New Roman" w:hAnsi="Times New Roman"/>
              <w:color w:val="000000"/>
              <w:sz w:val="28"/>
              <w:szCs w:val="28"/>
              <w:lang w:eastAsia="pt-BR"/>
            </w:rPr>
            <w:delText xml:space="preserve"> </w:delText>
          </w:r>
        </w:del>
        <w:r w:rsidR="002278AB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e União,</w:t>
        </w:r>
      </w:ins>
      <w:ins w:id="277" w:author="Luciana Martin Rodrigues Ferreira" w:date="2016-04-26T11:35:00Z">
        <w:r w:rsidR="006A332E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</w:t>
        </w:r>
      </w:ins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deverão ser considerados como interconectados diretamente, com paridade </w:t>
      </w:r>
      <w:ins w:id="278" w:author="Autor desconhecido" w:date="2016-04-14T16:03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estabelecida </w:t>
        </w:r>
      </w:ins>
      <w:ins w:id="279" w:author="Leila de Carvalho Gomes" w:date="2016-04-25T17:02:00Z">
        <w:r w:rsidR="002278AB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em Norma Conjunta,</w:t>
        </w:r>
      </w:ins>
      <w:ins w:id="280" w:author="Luciana Martin Rodrigues Ferreira" w:date="2016-04-26T11:35:00Z">
        <w:r w:rsidR="006A332E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</w:t>
        </w:r>
      </w:ins>
      <w:ins w:id="281" w:author="Autor desconhecido" w:date="2016-04-14T16:03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pelos ór</w:t>
        </w:r>
      </w:ins>
      <w:ins w:id="282" w:author="Autor desconhecido" w:date="2016-04-14T16:04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gãos outorgantes</w:t>
        </w:r>
      </w:ins>
      <w:ins w:id="283" w:author="Priscila Freire Rocha" w:date="2016-05-03T17:16:00Z">
        <w:r w:rsidR="003A0EC0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, mediante estudos técnicos que fundamentem a proposta.</w:t>
        </w:r>
      </w:ins>
      <w:ins w:id="284" w:author="Autor desconhecido" w:date="2016-04-14T16:04:00Z">
        <w:del w:id="285" w:author="Luciana Martin Rodrigues Ferreira" w:date="2016-04-26T11:35:00Z">
          <w:r w:rsidDel="006A332E">
            <w:rPr>
              <w:rFonts w:ascii="Times New Roman" w:eastAsia="Times New Roman" w:hAnsi="Times New Roman"/>
              <w:color w:val="000000"/>
              <w:sz w:val="28"/>
              <w:szCs w:val="28"/>
              <w:lang w:eastAsia="pt-BR"/>
            </w:rPr>
            <w:delText xml:space="preserve"> </w:delText>
          </w:r>
        </w:del>
      </w:ins>
      <w:ins w:id="286" w:author="Leila de Carvalho Gomes" w:date="2016-04-25T17:04:00Z">
        <w:r w:rsidR="002278AB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.</w:t>
        </w:r>
      </w:ins>
      <w:ins w:id="287" w:author="Luciana Martin Rodrigues Ferreira" w:date="2016-04-26T11:35:00Z">
        <w:r w:rsidR="006A332E" w:rsidDel="006A332E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</w:t>
        </w:r>
      </w:ins>
      <w:del w:id="288" w:author="Luciana Martin Rodrigues Ferreira" w:date="2016-04-26T11:35:00Z">
        <w:r w:rsidDel="006A332E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d</w:delText>
        </w:r>
      </w:del>
      <w:del w:id="289" w:author="Autor desconhecido" w:date="2016-04-14T16:04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e va</w:delText>
        </w:r>
        <w:r>
          <w:rPr>
            <w:rFonts w:ascii="Times New Roman" w:eastAsia="Times New Roman" w:hAnsi="Times New Roman"/>
            <w:color w:val="000000"/>
            <w:sz w:val="28"/>
            <w:szCs w:val="28"/>
            <w:u w:val="single"/>
            <w:lang w:eastAsia="pt-BR"/>
          </w:rPr>
          <w:delText>zão 1 para 1</w:delText>
        </w:r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 xml:space="preserve">,qualquer que seja a captação subterrânea ou sua distância do rio. </w:delText>
        </w:r>
      </w:del>
    </w:p>
    <w:p w14:paraId="6F85A440" w14:textId="77777777" w:rsidR="00C8232A" w:rsidRDefault="00C8232A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</w:p>
    <w:p w14:paraId="74FB1B91" w14:textId="77777777" w:rsidR="00C8232A" w:rsidRDefault="003B5420">
      <w:pPr>
        <w:spacing w:before="120" w:after="120" w:line="360" w:lineRule="auto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Art. 8º  Caberá a</w:t>
      </w:r>
      <w:ins w:id="290" w:author="Autor desconhecido" w:date="2016-04-14T16:06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o</w:t>
        </w:r>
      </w:ins>
      <w:ins w:id="291" w:author="Luciana Martin Rodrigues Ferreira" w:date="2016-04-26T11:35:00Z">
        <w:r w:rsidR="006A332E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</w:t>
        </w:r>
      </w:ins>
      <w:del w:id="292" w:author="Autor desconhecido" w:date="2016-04-14T16:05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União,</w:delText>
        </w:r>
      </w:del>
      <w:ins w:id="293" w:author="Autor desconhecido" w:date="2016-04-14T16:05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CNRH</w:t>
        </w:r>
      </w:ins>
      <w:del w:id="294" w:author="Antônio C Marcelo" w:date="2016-04-14T22:35:00Z">
        <w:r w:rsidDel="00D8663F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n</w:delText>
        </w:r>
      </w:del>
      <w:del w:id="295" w:author="Autor desconhecido" w:date="2016-04-14T16:07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 xml:space="preserve">o prazo de 1 ano </w:delText>
        </w:r>
      </w:del>
      <w:ins w:id="296" w:author="Antônio C Marcelo" w:date="2016-04-14T22:35:00Z">
        <w:r w:rsidR="00D8663F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</w:t>
        </w:r>
      </w:ins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a partir da data de publicação</w:t>
      </w:r>
      <w:ins w:id="297" w:author="Antônio C Marcelo" w:date="2016-04-14T22:36:00Z">
        <w:r w:rsidR="00D8663F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</w:t>
        </w:r>
      </w:ins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desta resolução, publicar uma terminologia e conceitos consistentes com a interação das águas superficiais e subterrâneas a ser aplicada nos Planos de Bacia estaduais e federais.</w:t>
      </w:r>
    </w:p>
    <w:p w14:paraId="605D6E4E" w14:textId="77777777" w:rsidR="00C8232A" w:rsidRDefault="00C8232A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</w:p>
    <w:p w14:paraId="7B5D7E13" w14:textId="77777777" w:rsidR="00C8232A" w:rsidRDefault="003B5420">
      <w:pPr>
        <w:spacing w:before="120" w:after="120" w:line="360" w:lineRule="auto"/>
        <w:jc w:val="both"/>
      </w:pPr>
      <w:del w:id="298" w:author="Autor desconhecido" w:date="2016-04-14T16:08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Parágrafo 1º  A partir de dois anos da publicação desta resolução, os planos de bacias nacionais e estaduais, deverão ser adaptados para a nova terminologia produzida pela União, abrangendo a gestão integrada dos recursos hídricos superficiais e subterrâneos.</w:delText>
        </w:r>
      </w:del>
    </w:p>
    <w:p w14:paraId="4CBA93A4" w14:textId="77777777" w:rsidR="00C8232A" w:rsidRDefault="00C8232A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</w:p>
    <w:p w14:paraId="2CBED46B" w14:textId="77777777" w:rsidR="00C8232A" w:rsidRDefault="003B5420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del w:id="299" w:author="Autor desconhecido" w:date="2016-04-14T16:09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Art. 8° No planejamento e na implantação de novos pontos para constituir redes de monitoramento hidrometereológico estaduais ou federal - instaladas a partir da publicação desta resolução, deverão obrigatoriamente, considerar a geologia e os aquíferos existentes nas bacias hidrográficas, para que a contribuição subterrânea possa ser corretamente medida.</w:delText>
        </w:r>
      </w:del>
    </w:p>
    <w:p w14:paraId="2FE7DE8B" w14:textId="77777777" w:rsidR="00C8232A" w:rsidRDefault="00C8232A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</w:p>
    <w:p w14:paraId="6D5153E2" w14:textId="77777777" w:rsidR="00C8232A" w:rsidRDefault="003B5420">
      <w:pPr>
        <w:spacing w:before="120" w:after="120" w:line="360" w:lineRule="auto"/>
        <w:jc w:val="both"/>
      </w:pPr>
      <w:commentRangeStart w:id="300"/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Art. 9°  No gerenciamento dos aquíferos e sistemas aquíferos interestaduais os órgãos gestores de recursos hídricos dos Estados e Distrito Federal poderão solicitar apoio administrativo e executivo d</w:t>
      </w:r>
      <w:ins w:id="301" w:author="Autor desconhecido" w:date="2016-04-14T16:10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o CNRH </w:t>
        </w:r>
      </w:ins>
      <w:del w:id="302" w:author="Autor desconhecido" w:date="2016-04-14T16:11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a Agência Nacional de Águas – ANA</w:delText>
        </w:r>
      </w:del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para dirimir divergências técnicas e/ou regulatórias e apoiar a resolução de eventuais conflitos.</w:t>
      </w:r>
      <w:ins w:id="303" w:author="Autor desconhecido" w:date="2016-04-14T16:13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</w:t>
        </w:r>
      </w:ins>
      <w:commentRangeEnd w:id="300"/>
      <w:r w:rsidR="003A2CD8">
        <w:rPr>
          <w:rStyle w:val="Refdecomentrio"/>
        </w:rPr>
        <w:commentReference w:id="300"/>
      </w:r>
    </w:p>
    <w:p w14:paraId="640BF9B0" w14:textId="77777777" w:rsidR="00C8232A" w:rsidRDefault="00C8232A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</w:p>
    <w:p w14:paraId="3A76C70E" w14:textId="77777777" w:rsidR="00C8232A" w:rsidRDefault="003B5420">
      <w:pPr>
        <w:spacing w:before="120" w:after="120" w:line="360" w:lineRule="auto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Art. 10º  A </w:t>
      </w:r>
      <w:ins w:id="304" w:author="Autor desconhecido" w:date="2016-04-14T16:15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ANA </w:t>
        </w:r>
      </w:ins>
      <w:del w:id="305" w:author="Autor desconhecido" w:date="2016-04-14T16:15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União</w:delText>
        </w:r>
      </w:del>
      <w:del w:id="306" w:author="Autor desconhecido" w:date="2016-04-14T16:16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,</w:delText>
        </w:r>
      </w:del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em articulação com os órgãos gestores estaduais de recursos hídricos, desempenharão as tratativas de natureza técnica nas relações bi e multilaterais envolvendo aquíferos ou sistemas aquíferos transfronteiriços. </w:t>
      </w:r>
    </w:p>
    <w:p w14:paraId="79BF300F" w14:textId="77777777" w:rsidR="00C8232A" w:rsidRDefault="00C8232A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</w:p>
    <w:p w14:paraId="36A3B6B2" w14:textId="77777777" w:rsidR="00C8232A" w:rsidRDefault="003B5420">
      <w:pPr>
        <w:spacing w:before="120" w:after="120" w:line="360" w:lineRule="auto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Art. 11</w:t>
      </w:r>
      <w:del w:id="307" w:author="Antônio C Marcelo" w:date="2016-04-14T22:40:00Z">
        <w:r w:rsidDel="00BF6A2C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º</w:delText>
        </w:r>
      </w:del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A </w:t>
      </w:r>
      <w:del w:id="308" w:author="Autor desconhecido" w:date="2016-04-14T16:16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União</w:delText>
        </w:r>
      </w:del>
      <w:ins w:id="309" w:author="Autor desconhecido" w:date="2016-04-14T16:16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ANA</w:t>
        </w:r>
      </w:ins>
      <w:ins w:id="310" w:author="Antônio C Marcelo" w:date="2016-04-14T22:38:00Z">
        <w:r w:rsidR="00D8663F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, </w:t>
        </w:r>
      </w:ins>
      <w:ins w:id="311" w:author="Autor desconhecido" w:date="2016-04-14T16:17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em conjunto com órgãos gestores estaduais</w:t>
        </w:r>
      </w:ins>
      <w:ins w:id="312" w:author="Antônio C Marcelo" w:date="2016-04-14T22:38:00Z">
        <w:r w:rsidR="00D8663F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, </w:t>
        </w:r>
      </w:ins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deverá </w:t>
      </w:r>
      <w:ins w:id="313" w:author="Autor desconhecido" w:date="2016-04-14T16:16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promover </w:t>
        </w:r>
      </w:ins>
      <w:ins w:id="314" w:author="Autor desconhecido" w:date="2016-04-14T16:17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e incentivar </w:t>
        </w:r>
      </w:ins>
      <w:del w:id="315" w:author="Autor desconhecido" w:date="2016-04-14T16:17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 xml:space="preserve">desenvolver e incentivar </w:delText>
        </w:r>
      </w:del>
      <w:ins w:id="316" w:author="Autor desconhecido" w:date="2016-04-14T16:17:00Z">
        <w:r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os </w:t>
        </w:r>
      </w:ins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estudos em aquíferos interestaduais e transfronteiriços com o objetivo de propor diretrizes para a determinação da contribuição do fluxo de base dos aquíferos para os rios de domínio da União.</w:t>
      </w:r>
    </w:p>
    <w:p w14:paraId="41A49F42" w14:textId="77777777" w:rsidR="00C8232A" w:rsidRDefault="00C8232A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</w:p>
    <w:p w14:paraId="637E8396" w14:textId="77777777" w:rsidR="00C8232A" w:rsidRDefault="003B5420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Art. 12 </w:t>
      </w:r>
      <w:del w:id="317" w:author="Antônio C Marcelo" w:date="2016-04-14T22:40:00Z">
        <w:r w:rsidDel="00BF6A2C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º.</w:delText>
        </w:r>
      </w:del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Esta Resolução entra em vigor na data de sua publicação.</w:t>
      </w:r>
    </w:p>
    <w:tbl>
      <w:tblPr>
        <w:tblW w:w="934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660"/>
      </w:tblGrid>
      <w:tr w:rsidR="00C8232A" w14:paraId="75EB3DE6" w14:textId="77777777">
        <w:tc>
          <w:tcPr>
            <w:tcW w:w="4684" w:type="dxa"/>
            <w:shd w:val="clear" w:color="auto" w:fill="auto"/>
          </w:tcPr>
          <w:p w14:paraId="078AFED1" w14:textId="77777777" w:rsidR="00C8232A" w:rsidRDefault="003B5420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  <w:t>IZABELLA TEIXEIRA</w:t>
            </w:r>
          </w:p>
          <w:p w14:paraId="7A5E4BEC" w14:textId="77777777" w:rsidR="00C8232A" w:rsidRDefault="003B5420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  <w:t>Presidente</w:t>
            </w:r>
          </w:p>
        </w:tc>
        <w:tc>
          <w:tcPr>
            <w:tcW w:w="4660" w:type="dxa"/>
            <w:shd w:val="clear" w:color="auto" w:fill="auto"/>
          </w:tcPr>
          <w:p w14:paraId="0E939F30" w14:textId="77777777" w:rsidR="00C8232A" w:rsidRDefault="003B5420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  <w:t>CASSANDRA MARONI NUNES</w:t>
            </w:r>
          </w:p>
          <w:p w14:paraId="504EB10E" w14:textId="77777777" w:rsidR="00C8232A" w:rsidRDefault="003B5420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  <w:t>Secretária Executiva</w:t>
            </w:r>
          </w:p>
        </w:tc>
      </w:tr>
    </w:tbl>
    <w:p w14:paraId="5CB29C43" w14:textId="77777777" w:rsidR="00C8232A" w:rsidRDefault="00C8232A">
      <w:pPr>
        <w:spacing w:line="360" w:lineRule="auto"/>
        <w:jc w:val="both"/>
      </w:pPr>
    </w:p>
    <w:sectPr w:rsidR="00C8232A" w:rsidSect="00C8232A">
      <w:footerReference w:type="default" r:id="rId11"/>
      <w:pgSz w:w="11906" w:h="16838"/>
      <w:pgMar w:top="1134" w:right="1134" w:bottom="1134" w:left="1418" w:header="0" w:footer="57" w:gutter="0"/>
      <w:cols w:space="720"/>
      <w:formProt w:val="0"/>
      <w:docGrid w:linePitch="360" w:charSpace="-2049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72" w:author="Priscila Freire Rocha" w:date="2016-05-03T17:19:00Z" w:initials="PFR">
    <w:p w14:paraId="6A9B743C" w14:textId="77777777" w:rsidR="00D91DC9" w:rsidRDefault="00D91DC9">
      <w:pPr>
        <w:pStyle w:val="Textodecomentrio"/>
      </w:pPr>
      <w:r>
        <w:rPr>
          <w:rStyle w:val="Refdecomentrio"/>
        </w:rPr>
        <w:annotationRef/>
      </w:r>
      <w:r>
        <w:t xml:space="preserve">Utilizar definição da Res. CNRH </w:t>
      </w:r>
    </w:p>
    <w:p w14:paraId="68C71F3A" w14:textId="77777777" w:rsidR="00D91DC9" w:rsidRDefault="00D91DC9">
      <w:pPr>
        <w:pStyle w:val="Textodecomentrio"/>
      </w:pPr>
      <w:r>
        <w:t>Entretanto, as resoluções CNRH 15/2001 e 153/2013 estão diferentes....</w:t>
      </w:r>
    </w:p>
  </w:comment>
  <w:comment w:id="300" w:author="Luciana Martin Rodrigues Ferreira" w:date="2016-04-28T17:02:00Z" w:initials="LMRF">
    <w:p w14:paraId="3A05D075" w14:textId="77777777" w:rsidR="003A2CD8" w:rsidRDefault="003A2CD8">
      <w:pPr>
        <w:pStyle w:val="Textodecomentrio"/>
      </w:pPr>
      <w:r>
        <w:rPr>
          <w:rStyle w:val="Refdecomentrio"/>
        </w:rPr>
        <w:annotationRef/>
      </w:r>
      <w:r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As Câmaras do CRH entendem que o artigo deve ser retirado, se mantido, a competência sobre conflito deve ser do CNRH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C71F3A" w15:done="0"/>
  <w15:commentEx w15:paraId="3A05D07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650478" w14:textId="77777777" w:rsidR="00C30077" w:rsidRDefault="00C30077" w:rsidP="00C8232A">
      <w:pPr>
        <w:spacing w:after="0" w:line="240" w:lineRule="auto"/>
      </w:pPr>
      <w:r>
        <w:separator/>
      </w:r>
    </w:p>
  </w:endnote>
  <w:endnote w:type="continuationSeparator" w:id="0">
    <w:p w14:paraId="4F163A4A" w14:textId="77777777" w:rsidR="00C30077" w:rsidRDefault="00C30077" w:rsidP="00C8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081047"/>
      <w:docPartObj>
        <w:docPartGallery w:val="Page Numbers (Bottom of Page)"/>
        <w:docPartUnique/>
      </w:docPartObj>
    </w:sdtPr>
    <w:sdtEndPr/>
    <w:sdtContent>
      <w:p w14:paraId="17A36F12" w14:textId="5EBC7940" w:rsidR="00C8232A" w:rsidRDefault="00C8232A">
        <w:pPr>
          <w:pStyle w:val="Rodap1"/>
          <w:jc w:val="center"/>
        </w:pPr>
        <w:r>
          <w:fldChar w:fldCharType="begin"/>
        </w:r>
        <w:r w:rsidR="003B5420">
          <w:instrText>PAGE</w:instrText>
        </w:r>
        <w:r>
          <w:fldChar w:fldCharType="separate"/>
        </w:r>
        <w:r w:rsidR="00B11B97">
          <w:rPr>
            <w:noProof/>
          </w:rPr>
          <w:t>4</w:t>
        </w:r>
        <w:r>
          <w:fldChar w:fldCharType="end"/>
        </w:r>
        <w:r w:rsidR="003B5420">
          <w:t xml:space="preserve"> – Minuta Resolução Gestão Integrada</w:t>
        </w:r>
      </w:p>
    </w:sdtContent>
  </w:sdt>
  <w:p w14:paraId="73E8B411" w14:textId="77777777" w:rsidR="00C8232A" w:rsidRDefault="00C8232A">
    <w:pPr>
      <w:pStyle w:val="Rodap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051B44" w14:textId="77777777" w:rsidR="00C30077" w:rsidRDefault="00C30077" w:rsidP="00C8232A">
      <w:pPr>
        <w:spacing w:after="0" w:line="240" w:lineRule="auto"/>
      </w:pPr>
      <w:r>
        <w:separator/>
      </w:r>
    </w:p>
  </w:footnote>
  <w:footnote w:type="continuationSeparator" w:id="0">
    <w:p w14:paraId="215BC6D1" w14:textId="77777777" w:rsidR="00C30077" w:rsidRDefault="00C30077" w:rsidP="00C8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5F646F"/>
    <w:multiLevelType w:val="multilevel"/>
    <w:tmpl w:val="33F231DE"/>
    <w:lvl w:ilvl="0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/>
        <w:color w:val="00000A"/>
        <w:sz w:val="28"/>
      </w:r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4FC219AC"/>
    <w:multiLevelType w:val="multilevel"/>
    <w:tmpl w:val="06CE788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ciana Martin Rodrigues Ferreira">
    <w15:presenceInfo w15:providerId="None" w15:userId="Luciana Martin Rodrigues Ferreira"/>
  </w15:person>
  <w15:person w15:author="Priscila Freire Rocha">
    <w15:presenceInfo w15:providerId="AD" w15:userId="S-1-5-21-1376193240-4109824524-3400582742-5661"/>
  </w15:person>
  <w15:person w15:author="Emilio Carlos Prandi">
    <w15:presenceInfo w15:providerId="AD" w15:userId="S-1-5-21-3892054940-4152601048-3136335964-11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2A"/>
    <w:rsid w:val="00015D9E"/>
    <w:rsid w:val="000644BF"/>
    <w:rsid w:val="000B1428"/>
    <w:rsid w:val="000F32FB"/>
    <w:rsid w:val="000F6441"/>
    <w:rsid w:val="001620A8"/>
    <w:rsid w:val="0016217B"/>
    <w:rsid w:val="00222385"/>
    <w:rsid w:val="002278AB"/>
    <w:rsid w:val="00246204"/>
    <w:rsid w:val="002B707D"/>
    <w:rsid w:val="003335F2"/>
    <w:rsid w:val="003A0EC0"/>
    <w:rsid w:val="003A2CD8"/>
    <w:rsid w:val="003B162F"/>
    <w:rsid w:val="003B5420"/>
    <w:rsid w:val="0044389C"/>
    <w:rsid w:val="004D1391"/>
    <w:rsid w:val="00512B68"/>
    <w:rsid w:val="005363CA"/>
    <w:rsid w:val="0055294F"/>
    <w:rsid w:val="00642DB1"/>
    <w:rsid w:val="00661AEC"/>
    <w:rsid w:val="00692C21"/>
    <w:rsid w:val="006A332E"/>
    <w:rsid w:val="006D1145"/>
    <w:rsid w:val="006D3C44"/>
    <w:rsid w:val="006F5094"/>
    <w:rsid w:val="00790BD2"/>
    <w:rsid w:val="008302CE"/>
    <w:rsid w:val="00881253"/>
    <w:rsid w:val="0096497A"/>
    <w:rsid w:val="009A7176"/>
    <w:rsid w:val="00A00F94"/>
    <w:rsid w:val="00A076C8"/>
    <w:rsid w:val="00A167E3"/>
    <w:rsid w:val="00A35176"/>
    <w:rsid w:val="00A37646"/>
    <w:rsid w:val="00A500AB"/>
    <w:rsid w:val="00A6568D"/>
    <w:rsid w:val="00B11B97"/>
    <w:rsid w:val="00B968AA"/>
    <w:rsid w:val="00BD748C"/>
    <w:rsid w:val="00BF5540"/>
    <w:rsid w:val="00BF6A2C"/>
    <w:rsid w:val="00C113F5"/>
    <w:rsid w:val="00C14F8D"/>
    <w:rsid w:val="00C30077"/>
    <w:rsid w:val="00C8232A"/>
    <w:rsid w:val="00D40556"/>
    <w:rsid w:val="00D8663F"/>
    <w:rsid w:val="00D91DC9"/>
    <w:rsid w:val="00DA0427"/>
    <w:rsid w:val="00DB5846"/>
    <w:rsid w:val="00DB5C8E"/>
    <w:rsid w:val="00DC2E34"/>
    <w:rsid w:val="00DD44B6"/>
    <w:rsid w:val="00DF4C7A"/>
    <w:rsid w:val="00E0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C5453"/>
  <w15:docId w15:val="{C0F38663-2D47-4D6E-9C7C-150DDB5AB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5BF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qFormat/>
    <w:rsid w:val="003475BF"/>
  </w:style>
  <w:style w:type="character" w:customStyle="1" w:styleId="TextosemFormataoChar">
    <w:name w:val="Texto sem Formatação Char"/>
    <w:qFormat/>
    <w:rsid w:val="003475BF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1"/>
    <w:qFormat/>
    <w:rsid w:val="003475BF"/>
  </w:style>
  <w:style w:type="character" w:customStyle="1" w:styleId="spelle">
    <w:name w:val="spelle"/>
    <w:basedOn w:val="Fontepargpadro1"/>
    <w:qFormat/>
    <w:rsid w:val="003475BF"/>
  </w:style>
  <w:style w:type="character" w:customStyle="1" w:styleId="grame">
    <w:name w:val="grame"/>
    <w:basedOn w:val="Fontepargpadro1"/>
    <w:qFormat/>
    <w:rsid w:val="003475BF"/>
  </w:style>
  <w:style w:type="character" w:customStyle="1" w:styleId="WW-Absatz-Standardschriftart1111111111111111">
    <w:name w:val="WW-Absatz-Standardschriftart1111111111111111"/>
    <w:qFormat/>
    <w:rsid w:val="00917970"/>
  </w:style>
  <w:style w:type="character" w:styleId="Refdecomentrio">
    <w:name w:val="annotation reference"/>
    <w:uiPriority w:val="99"/>
    <w:semiHidden/>
    <w:unhideWhenUsed/>
    <w:qFormat/>
    <w:rsid w:val="00231956"/>
    <w:rPr>
      <w:sz w:val="16"/>
      <w:szCs w:val="16"/>
    </w:rPr>
  </w:style>
  <w:style w:type="character" w:customStyle="1" w:styleId="TextodecomentrioChar">
    <w:name w:val="Texto de comentário Char"/>
    <w:link w:val="Textodecomentrio"/>
    <w:uiPriority w:val="99"/>
    <w:semiHidden/>
    <w:qFormat/>
    <w:rsid w:val="00231956"/>
    <w:rPr>
      <w:rFonts w:ascii="Calibri" w:eastAsia="Calibri" w:hAnsi="Calibri"/>
      <w:lang w:eastAsia="zh-CN"/>
    </w:rPr>
  </w:style>
  <w:style w:type="character" w:customStyle="1" w:styleId="AssuntodocomentrioChar">
    <w:name w:val="Assunto do comentário Char"/>
    <w:link w:val="Assuntodocomentrio"/>
    <w:uiPriority w:val="99"/>
    <w:semiHidden/>
    <w:qFormat/>
    <w:rsid w:val="00231956"/>
    <w:rPr>
      <w:rFonts w:ascii="Calibri" w:eastAsia="Calibri" w:hAnsi="Calibri"/>
      <w:b/>
      <w:bCs/>
      <w:lang w:eastAsia="zh-CN"/>
    </w:rPr>
  </w:style>
  <w:style w:type="character" w:customStyle="1" w:styleId="TextodebaloChar">
    <w:name w:val="Texto de balão Char"/>
    <w:link w:val="Textodebalo"/>
    <w:uiPriority w:val="99"/>
    <w:semiHidden/>
    <w:qFormat/>
    <w:rsid w:val="00231956"/>
    <w:rPr>
      <w:rFonts w:ascii="Tahoma" w:eastAsia="Calibri" w:hAnsi="Tahoma" w:cs="Tahoma"/>
      <w:sz w:val="16"/>
      <w:szCs w:val="16"/>
      <w:lang w:eastAsia="zh-CN"/>
    </w:rPr>
  </w:style>
  <w:style w:type="character" w:customStyle="1" w:styleId="CabealhoChar">
    <w:name w:val="Cabeçalho Char"/>
    <w:link w:val="Cabealho1"/>
    <w:uiPriority w:val="99"/>
    <w:qFormat/>
    <w:rsid w:val="007F39A8"/>
    <w:rPr>
      <w:rFonts w:ascii="Calibri" w:eastAsia="Calibri" w:hAnsi="Calibri"/>
      <w:sz w:val="22"/>
      <w:szCs w:val="22"/>
      <w:lang w:eastAsia="zh-CN"/>
    </w:rPr>
  </w:style>
  <w:style w:type="character" w:customStyle="1" w:styleId="RodapChar">
    <w:name w:val="Rodapé Char"/>
    <w:link w:val="Rodap1"/>
    <w:uiPriority w:val="99"/>
    <w:qFormat/>
    <w:rsid w:val="007F39A8"/>
    <w:rPr>
      <w:rFonts w:ascii="Calibri" w:eastAsia="Calibri" w:hAnsi="Calibri"/>
      <w:sz w:val="22"/>
      <w:szCs w:val="22"/>
      <w:lang w:eastAsia="zh-CN"/>
    </w:rPr>
  </w:style>
  <w:style w:type="character" w:customStyle="1" w:styleId="ListLabel1">
    <w:name w:val="ListLabel 1"/>
    <w:qFormat/>
    <w:rsid w:val="00C8232A"/>
    <w:rPr>
      <w:rFonts w:ascii="Times New Roman" w:hAnsi="Times New Roman"/>
      <w:color w:val="00000A"/>
      <w:sz w:val="28"/>
    </w:rPr>
  </w:style>
  <w:style w:type="paragraph" w:styleId="Ttulo">
    <w:name w:val="Title"/>
    <w:basedOn w:val="Normal"/>
    <w:next w:val="Corpodetexto"/>
    <w:qFormat/>
    <w:rsid w:val="00C8232A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Corpodetexto">
    <w:name w:val="Body Text"/>
    <w:basedOn w:val="Normal"/>
    <w:rsid w:val="003475BF"/>
    <w:pPr>
      <w:spacing w:after="140" w:line="288" w:lineRule="auto"/>
    </w:pPr>
  </w:style>
  <w:style w:type="paragraph" w:styleId="Lista">
    <w:name w:val="List"/>
    <w:basedOn w:val="Corpodetexto"/>
    <w:rsid w:val="003475BF"/>
    <w:rPr>
      <w:rFonts w:cs="FreeSans"/>
    </w:rPr>
  </w:style>
  <w:style w:type="paragraph" w:customStyle="1" w:styleId="Legenda1">
    <w:name w:val="Legenda1"/>
    <w:basedOn w:val="Normal"/>
    <w:qFormat/>
    <w:rsid w:val="00C8232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3475BF"/>
    <w:pPr>
      <w:suppressLineNumbers/>
    </w:pPr>
    <w:rPr>
      <w:rFonts w:cs="FreeSans"/>
    </w:rPr>
  </w:style>
  <w:style w:type="paragraph" w:customStyle="1" w:styleId="Ttulo1">
    <w:name w:val="Título1"/>
    <w:basedOn w:val="Normal"/>
    <w:qFormat/>
    <w:rsid w:val="003475BF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Legenda">
    <w:name w:val="caption"/>
    <w:basedOn w:val="Normal"/>
    <w:qFormat/>
    <w:rsid w:val="003475BF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TextosemFormatao1">
    <w:name w:val="Texto sem Formatação1"/>
    <w:basedOn w:val="Normal"/>
    <w:qFormat/>
    <w:rsid w:val="003475BF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ecuodecorpodetexto21">
    <w:name w:val="Recuo de corpo de texto 21"/>
    <w:basedOn w:val="Normal"/>
    <w:qFormat/>
    <w:rsid w:val="00917970"/>
    <w:pPr>
      <w:spacing w:after="0" w:line="240" w:lineRule="auto"/>
      <w:ind w:right="743" w:firstLine="1418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231956"/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231956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231956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Cabealho1">
    <w:name w:val="Cabeçalho1"/>
    <w:basedOn w:val="Normal"/>
    <w:link w:val="CabealhoChar"/>
    <w:uiPriority w:val="99"/>
    <w:unhideWhenUsed/>
    <w:rsid w:val="007F39A8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Rodap1">
    <w:name w:val="Rodapé1"/>
    <w:basedOn w:val="Normal"/>
    <w:link w:val="RodapChar"/>
    <w:uiPriority w:val="99"/>
    <w:unhideWhenUsed/>
    <w:rsid w:val="007F39A8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ontedodoquadro">
    <w:name w:val="Conteúdo do quadro"/>
    <w:basedOn w:val="Normal"/>
    <w:qFormat/>
    <w:rsid w:val="00C82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D41EB-BA30-4908-8860-7C0CAF489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1689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zoltan.romero</dc:creator>
  <cp:lastModifiedBy>Roseli dos Santos Souza</cp:lastModifiedBy>
  <cp:revision>2</cp:revision>
  <cp:lastPrinted>2015-09-21T19:56:00Z</cp:lastPrinted>
  <dcterms:created xsi:type="dcterms:W3CDTF">2016-06-06T13:26:00Z</dcterms:created>
  <dcterms:modified xsi:type="dcterms:W3CDTF">2016-06-06T13:26:00Z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